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89CD" w14:textId="77777777" w:rsidR="006B10EF" w:rsidRPr="007A5790" w:rsidRDefault="006B10EF" w:rsidP="006B10EF">
      <w:pPr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Załącznik nr 4 do Zapytania ofertowego nr ……………………… P R O J E K T  U M O W Y </w:t>
      </w:r>
    </w:p>
    <w:p w14:paraId="64808215" w14:textId="77777777" w:rsidR="006B10EF" w:rsidRPr="007A5790" w:rsidRDefault="006B10EF" w:rsidP="006B10EF">
      <w:pPr>
        <w:tabs>
          <w:tab w:val="left" w:pos="2832"/>
        </w:tabs>
        <w:suppressAutoHyphens/>
        <w:spacing w:after="0"/>
        <w:ind w:left="2832" w:hanging="360"/>
        <w:rPr>
          <w:rFonts w:ascii="Times New Roman" w:hAnsi="Times New Roman"/>
        </w:rPr>
      </w:pPr>
    </w:p>
    <w:p w14:paraId="1BD2C6C7" w14:textId="77777777" w:rsidR="006B10EF" w:rsidRPr="007A5790" w:rsidRDefault="006B10EF" w:rsidP="006B10EF">
      <w:pPr>
        <w:pStyle w:val="Nagwek2"/>
        <w:numPr>
          <w:ilvl w:val="1"/>
          <w:numId w:val="2"/>
        </w:numPr>
        <w:tabs>
          <w:tab w:val="clear" w:pos="0"/>
          <w:tab w:val="left" w:pos="2832"/>
        </w:tabs>
        <w:suppressAutoHyphens/>
        <w:spacing w:before="0" w:beforeAutospacing="0" w:after="0" w:afterAutospacing="0"/>
        <w:ind w:left="2832" w:hanging="360"/>
        <w:jc w:val="left"/>
        <w:rPr>
          <w:sz w:val="28"/>
        </w:rPr>
      </w:pPr>
    </w:p>
    <w:p w14:paraId="3B69330E" w14:textId="49CCB9FA" w:rsidR="006B10EF" w:rsidRPr="007A5790" w:rsidRDefault="006B10EF" w:rsidP="006B10EF">
      <w:pPr>
        <w:pStyle w:val="Nagwek2"/>
        <w:numPr>
          <w:ilvl w:val="1"/>
          <w:numId w:val="2"/>
        </w:numPr>
        <w:tabs>
          <w:tab w:val="clear" w:pos="0"/>
          <w:tab w:val="left" w:pos="2832"/>
        </w:tabs>
        <w:suppressAutoHyphens/>
        <w:spacing w:before="0" w:beforeAutospacing="0" w:after="0" w:afterAutospacing="0"/>
        <w:ind w:left="2832" w:hanging="360"/>
        <w:jc w:val="left"/>
        <w:rPr>
          <w:sz w:val="28"/>
        </w:rPr>
      </w:pPr>
      <w:r w:rsidRPr="007A5790">
        <w:rPr>
          <w:sz w:val="28"/>
        </w:rPr>
        <w:t xml:space="preserve">UMOWA   nr   ….……  </w:t>
      </w:r>
    </w:p>
    <w:p w14:paraId="0AD54BAB" w14:textId="22449086" w:rsidR="006B10EF" w:rsidRPr="007A5790" w:rsidRDefault="006B10EF" w:rsidP="006B10EF">
      <w:pPr>
        <w:pStyle w:val="Nagwek2"/>
        <w:numPr>
          <w:ilvl w:val="0"/>
          <w:numId w:val="2"/>
        </w:numPr>
        <w:tabs>
          <w:tab w:val="clear" w:pos="0"/>
          <w:tab w:val="left" w:pos="2832"/>
        </w:tabs>
        <w:suppressAutoHyphens/>
        <w:spacing w:before="0" w:beforeAutospacing="0" w:after="0" w:afterAutospacing="0"/>
        <w:jc w:val="left"/>
        <w:rPr>
          <w:sz w:val="28"/>
        </w:rPr>
      </w:pPr>
      <w:r w:rsidRPr="007A5790">
        <w:rPr>
          <w:sz w:val="28"/>
        </w:rPr>
        <w:t xml:space="preserve">       </w:t>
      </w:r>
    </w:p>
    <w:p w14:paraId="6B73C56C" w14:textId="77777777" w:rsidR="006B10EF" w:rsidRPr="007A5790" w:rsidRDefault="006B10EF" w:rsidP="006B10EF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b/>
          <w:color w:val="EE0000"/>
          <w:sz w:val="24"/>
          <w:szCs w:val="24"/>
        </w:rPr>
      </w:pPr>
      <w:r w:rsidRPr="007A5790">
        <w:rPr>
          <w:rFonts w:ascii="Times New Roman" w:hAnsi="Times New Roman"/>
          <w:sz w:val="24"/>
          <w:szCs w:val="24"/>
        </w:rPr>
        <w:t xml:space="preserve">w ramach Projektu pt. </w:t>
      </w:r>
      <w:r w:rsidRPr="007A5790">
        <w:rPr>
          <w:rFonts w:ascii="Times New Roman" w:hAnsi="Times New Roman"/>
          <w:i/>
          <w:sz w:val="24"/>
          <w:szCs w:val="24"/>
        </w:rPr>
        <w:t>Rozwój Kieleckiego Klastra Energii</w:t>
      </w:r>
      <w:r w:rsidRPr="007A5790">
        <w:rPr>
          <w:rFonts w:ascii="Times New Roman" w:hAnsi="Times New Roman"/>
          <w:sz w:val="24"/>
          <w:szCs w:val="24"/>
        </w:rPr>
        <w:t>, inwestycja B.2.2.2, działanie A.1.a, etap II finansowanego w ramach Krajowego Planu Odbudowy i Zwiększania Odporności</w:t>
      </w:r>
      <w:r w:rsidRPr="007A5790">
        <w:rPr>
          <w:rFonts w:ascii="Times New Roman" w:hAnsi="Times New Roman"/>
          <w:b/>
          <w:sz w:val="24"/>
          <w:szCs w:val="24"/>
        </w:rPr>
        <w:t xml:space="preserve">, zadanie: Opracowanie dokumentacji projektowej budowy instalacji hybrydowych wraz z przebudową instalacji wewnętrznych w budynkach Świętokrzyskiej Spółdzielni Mieszkaniowej w Kielcach. </w:t>
      </w:r>
    </w:p>
    <w:p w14:paraId="33C48A81" w14:textId="77777777" w:rsidR="006B10EF" w:rsidRPr="007A5790" w:rsidRDefault="006B10EF" w:rsidP="006B10EF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Cs w:val="28"/>
          <w:lang w:eastAsia="pl-PL"/>
        </w:rPr>
      </w:pPr>
    </w:p>
    <w:p w14:paraId="16025739" w14:textId="77777777" w:rsidR="006B10EF" w:rsidRPr="007A5790" w:rsidRDefault="006B10EF" w:rsidP="006B10EF">
      <w:pPr>
        <w:keepNext/>
        <w:spacing w:after="0" w:line="240" w:lineRule="auto"/>
        <w:outlineLvl w:val="1"/>
        <w:rPr>
          <w:rFonts w:ascii="Times New Roman" w:eastAsia="Times New Roman" w:hAnsi="Times New Roman"/>
          <w:b/>
          <w:bCs/>
          <w:szCs w:val="28"/>
          <w:lang w:eastAsia="pl-PL"/>
        </w:rPr>
      </w:pPr>
    </w:p>
    <w:p w14:paraId="72D8EFCF" w14:textId="77777777" w:rsidR="006B10EF" w:rsidRPr="007A5790" w:rsidRDefault="006B10EF" w:rsidP="006B10EF">
      <w:pPr>
        <w:pStyle w:val="WW-Tekstpodstawowy3"/>
      </w:pPr>
      <w:r w:rsidRPr="007A5790">
        <w:t>zawarta dnia ………….. w Kielcach, pomiędzy:</w:t>
      </w:r>
    </w:p>
    <w:p w14:paraId="0774CAB2" w14:textId="77777777" w:rsidR="006B10EF" w:rsidRPr="007A5790" w:rsidRDefault="006B10EF" w:rsidP="006B10EF">
      <w:pPr>
        <w:pStyle w:val="WW-Tekstpodstawowy3"/>
      </w:pPr>
    </w:p>
    <w:p w14:paraId="2690B0C2" w14:textId="77777777" w:rsidR="006B10EF" w:rsidRPr="007A5790" w:rsidRDefault="006B10EF" w:rsidP="006B10EF">
      <w:pPr>
        <w:pStyle w:val="WW-Tekstpodstawowy3"/>
        <w:rPr>
          <w:b/>
        </w:rPr>
      </w:pPr>
      <w:r w:rsidRPr="007A5790">
        <w:rPr>
          <w:b/>
        </w:rPr>
        <w:t>Świętokrzyską Spółdzielnią Mieszkaniową w Kielcach, ul. Warszawska 155, wpisaną w Krajowym Rejestrze Sądowym pod Nr KRS 0000149862, posiadającą Nr identyfikacyjny NIP 657-008-21-56,  Regon 000841780</w:t>
      </w:r>
    </w:p>
    <w:p w14:paraId="17D9CEC2" w14:textId="77777777" w:rsidR="006B10EF" w:rsidRPr="007A5790" w:rsidRDefault="006B10EF" w:rsidP="006B10EF">
      <w:pPr>
        <w:pStyle w:val="WW-Tekstpodstawowy3"/>
        <w:rPr>
          <w:b/>
        </w:rPr>
      </w:pPr>
      <w:r w:rsidRPr="007A5790">
        <w:rPr>
          <w:b/>
        </w:rPr>
        <w:t>zwaną w treści umowy Zamawiającym, reprezentowaną przez:</w:t>
      </w:r>
    </w:p>
    <w:p w14:paraId="19DD9882" w14:textId="77777777" w:rsidR="006B10EF" w:rsidRPr="007A5790" w:rsidRDefault="006B10EF" w:rsidP="006B10EF">
      <w:pPr>
        <w:pStyle w:val="Stopka"/>
        <w:tabs>
          <w:tab w:val="left" w:pos="708"/>
        </w:tabs>
        <w:rPr>
          <w:rFonts w:ascii="Times New Roman" w:hAnsi="Times New Roman"/>
          <w:b/>
          <w:sz w:val="24"/>
          <w:szCs w:val="24"/>
        </w:rPr>
      </w:pPr>
    </w:p>
    <w:p w14:paraId="65307742" w14:textId="77777777" w:rsidR="006B10EF" w:rsidRPr="007A5790" w:rsidRDefault="006B10EF" w:rsidP="006B10EF">
      <w:pPr>
        <w:pStyle w:val="Stopka"/>
        <w:tabs>
          <w:tab w:val="left" w:pos="708"/>
        </w:tabs>
        <w:rPr>
          <w:rFonts w:ascii="Times New Roman" w:hAnsi="Times New Roman"/>
          <w:b/>
        </w:rPr>
      </w:pPr>
      <w:r w:rsidRPr="007A5790">
        <w:rPr>
          <w:rFonts w:ascii="Times New Roman" w:hAnsi="Times New Roman"/>
          <w:b/>
          <w:sz w:val="24"/>
        </w:rPr>
        <w:t>Prezesa  Zarządu  -  Jerzego Moćko</w:t>
      </w:r>
    </w:p>
    <w:p w14:paraId="0F5C1C7C" w14:textId="77777777" w:rsidR="006B10EF" w:rsidRPr="007A5790" w:rsidRDefault="006B10EF" w:rsidP="006B10EF">
      <w:pPr>
        <w:pStyle w:val="Stopka"/>
        <w:tabs>
          <w:tab w:val="left" w:pos="708"/>
        </w:tabs>
        <w:rPr>
          <w:rFonts w:ascii="Times New Roman" w:hAnsi="Times New Roman"/>
          <w:sz w:val="24"/>
          <w:szCs w:val="24"/>
        </w:rPr>
      </w:pPr>
    </w:p>
    <w:p w14:paraId="5BBD7E0A" w14:textId="77777777" w:rsidR="006B10EF" w:rsidRPr="007A5790" w:rsidRDefault="006B10EF" w:rsidP="006B10EF">
      <w:pPr>
        <w:spacing w:after="0" w:line="240" w:lineRule="auto"/>
        <w:jc w:val="both"/>
        <w:rPr>
          <w:rFonts w:ascii="Times New Roman" w:hAnsi="Times New Roman"/>
          <w:b/>
          <w:sz w:val="24"/>
          <w:szCs w:val="21"/>
        </w:rPr>
      </w:pPr>
      <w:r w:rsidRPr="007A5790">
        <w:rPr>
          <w:rFonts w:ascii="Times New Roman" w:hAnsi="Times New Roman"/>
          <w:b/>
          <w:sz w:val="24"/>
          <w:szCs w:val="21"/>
        </w:rPr>
        <w:t>a</w:t>
      </w:r>
    </w:p>
    <w:p w14:paraId="0F9919EE" w14:textId="77777777" w:rsidR="006B10EF" w:rsidRPr="007A5790" w:rsidRDefault="006B10EF" w:rsidP="006B10EF">
      <w:pPr>
        <w:spacing w:after="0"/>
        <w:jc w:val="both"/>
        <w:rPr>
          <w:rFonts w:ascii="Times New Roman" w:hAnsi="Times New Roman"/>
          <w:sz w:val="24"/>
          <w:szCs w:val="21"/>
        </w:rPr>
      </w:pPr>
    </w:p>
    <w:p w14:paraId="7F848032" w14:textId="77777777" w:rsidR="006B10EF" w:rsidRPr="007A5790" w:rsidRDefault="006B10EF" w:rsidP="006B10EF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5790">
        <w:rPr>
          <w:rFonts w:ascii="Times New Roman" w:hAnsi="Times New Roman"/>
          <w:b/>
          <w:sz w:val="24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F20AF1" w14:textId="7364B180" w:rsidR="006B10EF" w:rsidRPr="007A5790" w:rsidRDefault="006B10EF" w:rsidP="006B10EF">
      <w:pPr>
        <w:pStyle w:val="WW-Tekstpodstawowy3"/>
        <w:spacing w:line="480" w:lineRule="auto"/>
      </w:pPr>
      <w:r w:rsidRPr="007A5790">
        <w:t xml:space="preserve">Zwanym w treści umowy Wykonawcą reprezentowanym przez: </w:t>
      </w:r>
    </w:p>
    <w:p w14:paraId="78FA6200" w14:textId="388E866C" w:rsidR="006B10EF" w:rsidRPr="007A5790" w:rsidRDefault="006B10EF" w:rsidP="006B10EF">
      <w:pPr>
        <w:pStyle w:val="WW-Tekstpodstawowy3"/>
        <w:spacing w:line="480" w:lineRule="auto"/>
      </w:pPr>
    </w:p>
    <w:p w14:paraId="4EC7B0C7" w14:textId="43A50E10" w:rsidR="006B10EF" w:rsidRPr="007A5790" w:rsidRDefault="006B10EF" w:rsidP="006B10EF">
      <w:pPr>
        <w:pStyle w:val="WW-Tekstpodstawowy3"/>
        <w:spacing w:line="480" w:lineRule="auto"/>
      </w:pPr>
      <w:r w:rsidRPr="007A5790">
        <w:t>…………………………………………………………</w:t>
      </w:r>
    </w:p>
    <w:p w14:paraId="1936FBF9" w14:textId="6CB9DA21" w:rsidR="006B10EF" w:rsidRPr="007A5790" w:rsidRDefault="006B10EF" w:rsidP="006B10EF">
      <w:pPr>
        <w:pStyle w:val="WW-Tekstpodstawowy3"/>
        <w:spacing w:line="480" w:lineRule="auto"/>
      </w:pPr>
      <w:r w:rsidRPr="007A5790">
        <w:t xml:space="preserve">o następującej treści: </w:t>
      </w:r>
    </w:p>
    <w:p w14:paraId="11254E0D" w14:textId="47500417" w:rsidR="006B10EF" w:rsidRPr="007A5790" w:rsidRDefault="006B10EF" w:rsidP="006B10EF">
      <w:pPr>
        <w:spacing w:after="0" w:line="360" w:lineRule="auto"/>
        <w:ind w:firstLine="1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§ 1</w:t>
      </w:r>
      <w:r w:rsidRPr="007A5790">
        <w:rPr>
          <w:rFonts w:ascii="Times New Roman" w:hAnsi="Times New Roman"/>
          <w:b/>
          <w:bCs/>
        </w:rPr>
        <w:t xml:space="preserve"> Przedmiot umowy</w:t>
      </w:r>
    </w:p>
    <w:p w14:paraId="1EFA4231" w14:textId="77777777" w:rsidR="006B10EF" w:rsidRPr="007A5790" w:rsidRDefault="006B10EF" w:rsidP="006B10EF">
      <w:pPr>
        <w:spacing w:after="0" w:line="360" w:lineRule="auto"/>
        <w:ind w:firstLine="17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14:paraId="5F3006FD" w14:textId="77777777" w:rsidR="006B10EF" w:rsidRPr="007A5790" w:rsidRDefault="006B10EF" w:rsidP="006B10EF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hAnsi="Times New Roman"/>
          <w:sz w:val="24"/>
          <w:szCs w:val="24"/>
        </w:rPr>
        <w:t xml:space="preserve">Zamawiający zleca, a Wykonawca przyjmuje do wykonania:  </w:t>
      </w:r>
    </w:p>
    <w:p w14:paraId="7C9FD4CD" w14:textId="18E5D5A1" w:rsidR="00D046C1" w:rsidRPr="007A5790" w:rsidRDefault="000D28CD" w:rsidP="00D046C1">
      <w:pPr>
        <w:spacing w:after="0" w:line="360" w:lineRule="auto"/>
        <w:ind w:left="284"/>
        <w:jc w:val="both"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>opracowanie</w:t>
      </w:r>
      <w:r w:rsidR="00D046C1" w:rsidRPr="007A5790">
        <w:rPr>
          <w:rFonts w:ascii="Times New Roman" w:hAnsi="Times New Roman"/>
          <w:bCs/>
          <w:iCs/>
          <w:sz w:val="24"/>
        </w:rPr>
        <w:t xml:space="preserve"> dokumentacji technicznej umożliwiającej realizację inwestycji polegającej na budowie instalacji OZE obejmującej modernizację dotychczasowych węzłów grupowych, w  których zlokalizowane są zestawy wymiennikowe dla potrzeb centralnego ogrzewania należące do MPEC Kielce o budowę dodatkowego źródła ciepła uzupełniającego pochodzącego z odnawialnych źródeł energii (OZE) wobec zasilania z sieci miejskiej w </w:t>
      </w:r>
      <w:r w:rsidR="00D046C1" w:rsidRPr="007A5790">
        <w:rPr>
          <w:rFonts w:ascii="Times New Roman" w:hAnsi="Times New Roman"/>
          <w:bCs/>
          <w:iCs/>
          <w:sz w:val="24"/>
        </w:rPr>
        <w:lastRenderedPageBreak/>
        <w:t>postaci: pomp ciepła typu powietrze-woda oraz pomp ciepła typu woda-woda zgodnie z zakresem ujętym w zapytaniu ofertowym stanowiącym integralną część umowy (załącznik nr 1).</w:t>
      </w:r>
    </w:p>
    <w:p w14:paraId="71C69EA4" w14:textId="77777777" w:rsidR="006B10EF" w:rsidRPr="007A5790" w:rsidRDefault="006B10EF" w:rsidP="006B10EF">
      <w:pPr>
        <w:spacing w:after="0"/>
        <w:ind w:firstLine="284"/>
        <w:jc w:val="both"/>
        <w:rPr>
          <w:rFonts w:ascii="Times New Roman" w:hAnsi="Times New Roman"/>
          <w:b/>
          <w:i/>
          <w:sz w:val="24"/>
        </w:rPr>
      </w:pPr>
    </w:p>
    <w:p w14:paraId="2D8CE810" w14:textId="035CD98D" w:rsidR="006B10EF" w:rsidRPr="007A5790" w:rsidRDefault="006B10EF" w:rsidP="006B10EF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bCs/>
          <w:iCs/>
          <w:sz w:val="24"/>
        </w:rPr>
      </w:pPr>
      <w:r w:rsidRPr="007A5790">
        <w:rPr>
          <w:rFonts w:ascii="Times New Roman" w:hAnsi="Times New Roman"/>
          <w:bCs/>
          <w:iCs/>
          <w:sz w:val="24"/>
        </w:rPr>
        <w:t>Zamówienie dotyczy realizacji dokumentacji w ramach następującej/</w:t>
      </w:r>
      <w:proofErr w:type="spellStart"/>
      <w:r w:rsidRPr="007A5790">
        <w:rPr>
          <w:rFonts w:ascii="Times New Roman" w:hAnsi="Times New Roman"/>
          <w:bCs/>
          <w:iCs/>
          <w:sz w:val="24"/>
        </w:rPr>
        <w:t>ych</w:t>
      </w:r>
      <w:proofErr w:type="spellEnd"/>
      <w:r w:rsidRPr="007A5790">
        <w:rPr>
          <w:rFonts w:ascii="Times New Roman" w:hAnsi="Times New Roman"/>
          <w:bCs/>
          <w:iCs/>
          <w:sz w:val="24"/>
        </w:rPr>
        <w:t xml:space="preserve"> części zamówienia</w:t>
      </w:r>
      <w:r w:rsidRPr="007A5790">
        <w:rPr>
          <w:rFonts w:ascii="Times New Roman" w:hAnsi="Times New Roman"/>
          <w:bCs/>
          <w:iCs/>
          <w:sz w:val="24"/>
        </w:rPr>
        <w:br/>
        <w:t xml:space="preserve">a) </w:t>
      </w:r>
      <w:r w:rsidR="00B14E40" w:rsidRPr="007A5790">
        <w:rPr>
          <w:rFonts w:ascii="Times New Roman" w:hAnsi="Times New Roman"/>
          <w:bCs/>
          <w:iCs/>
          <w:sz w:val="24"/>
        </w:rPr>
        <w:t>C</w:t>
      </w:r>
      <w:r w:rsidRPr="007A5790">
        <w:rPr>
          <w:rFonts w:ascii="Times New Roman" w:hAnsi="Times New Roman"/>
          <w:bCs/>
          <w:iCs/>
          <w:sz w:val="24"/>
        </w:rPr>
        <w:t>z</w:t>
      </w:r>
      <w:r w:rsidR="00BA2D79">
        <w:rPr>
          <w:rFonts w:ascii="Times New Roman" w:hAnsi="Times New Roman"/>
          <w:bCs/>
          <w:iCs/>
          <w:sz w:val="24"/>
        </w:rPr>
        <w:t>ę</w:t>
      </w:r>
      <w:r w:rsidRPr="007A5790">
        <w:rPr>
          <w:rFonts w:ascii="Times New Roman" w:hAnsi="Times New Roman"/>
          <w:bCs/>
          <w:iCs/>
          <w:sz w:val="24"/>
        </w:rPr>
        <w:t xml:space="preserve">ść </w:t>
      </w:r>
      <w:r w:rsidR="00BA2D79">
        <w:rPr>
          <w:rFonts w:ascii="Times New Roman" w:hAnsi="Times New Roman"/>
          <w:bCs/>
          <w:iCs/>
          <w:sz w:val="24"/>
        </w:rPr>
        <w:t>……………………</w:t>
      </w:r>
      <w:r w:rsidRPr="007A5790">
        <w:rPr>
          <w:rFonts w:ascii="Times New Roman" w:hAnsi="Times New Roman"/>
          <w:bCs/>
          <w:iCs/>
          <w:sz w:val="24"/>
        </w:rPr>
        <w:t>: węzeł grupowy W-</w:t>
      </w:r>
      <w:r w:rsidR="00BA2D79">
        <w:rPr>
          <w:rFonts w:ascii="Times New Roman" w:hAnsi="Times New Roman"/>
          <w:bCs/>
          <w:iCs/>
          <w:sz w:val="24"/>
        </w:rPr>
        <w:t>………</w:t>
      </w:r>
      <w:r w:rsidR="002152BA">
        <w:rPr>
          <w:rFonts w:ascii="Times New Roman" w:hAnsi="Times New Roman"/>
          <w:bCs/>
          <w:iCs/>
          <w:sz w:val="24"/>
        </w:rPr>
        <w:t xml:space="preserve">, ul. </w:t>
      </w:r>
      <w:r w:rsidR="00BA2D79">
        <w:rPr>
          <w:rFonts w:ascii="Times New Roman" w:hAnsi="Times New Roman"/>
          <w:bCs/>
          <w:iCs/>
          <w:sz w:val="24"/>
        </w:rPr>
        <w:t>……………………</w:t>
      </w:r>
    </w:p>
    <w:p w14:paraId="775A7430" w14:textId="77777777" w:rsidR="006B10EF" w:rsidRPr="007A5790" w:rsidRDefault="006B10EF" w:rsidP="006B10EF">
      <w:pPr>
        <w:tabs>
          <w:tab w:val="left" w:pos="5234"/>
        </w:tabs>
        <w:spacing w:after="0" w:line="240" w:lineRule="auto"/>
        <w:ind w:left="284"/>
        <w:jc w:val="both"/>
        <w:rPr>
          <w:rFonts w:ascii="Times New Roman" w:hAnsi="Times New Roman"/>
          <w:sz w:val="24"/>
        </w:rPr>
      </w:pPr>
    </w:p>
    <w:p w14:paraId="1E62621D" w14:textId="77777777" w:rsidR="00DA24B3" w:rsidRPr="007A5790" w:rsidRDefault="00DA24B3" w:rsidP="00DA24B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Integralnymi składnikami niniejszej Umowy są następujące dokumenty: </w:t>
      </w:r>
    </w:p>
    <w:p w14:paraId="3F5AAA0F" w14:textId="77777777" w:rsidR="00DA24B3" w:rsidRPr="007A5790" w:rsidRDefault="00DA24B3" w:rsidP="00DA24B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Zapytanie ofertowe nr ……………………wraz z załącznikami (zwane dalej Zapytaniem ofertowym) – załącznik nr 1, </w:t>
      </w:r>
    </w:p>
    <w:p w14:paraId="143ACBC8" w14:textId="77777777" w:rsidR="00DA24B3" w:rsidRPr="007A5790" w:rsidRDefault="00DA24B3" w:rsidP="00DA24B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Oferta Wykonawcy z dnia ………– załącznik nr 2, która zawiera szczegółowe informacje na temat dostarczanego przedmiotu Umowy. </w:t>
      </w:r>
    </w:p>
    <w:p w14:paraId="2EA87254" w14:textId="77777777" w:rsidR="00DA24B3" w:rsidRPr="007A5790" w:rsidRDefault="00DA24B3" w:rsidP="00DA24B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Wzór protokołu odbioru – załącznik nr 3. </w:t>
      </w:r>
    </w:p>
    <w:p w14:paraId="33E31583" w14:textId="77777777" w:rsidR="006B10EF" w:rsidRPr="007A5790" w:rsidRDefault="006B10EF" w:rsidP="006B10EF">
      <w:pPr>
        <w:tabs>
          <w:tab w:val="left" w:pos="5234"/>
        </w:tabs>
        <w:spacing w:after="0" w:line="240" w:lineRule="auto"/>
        <w:ind w:left="284"/>
        <w:jc w:val="both"/>
        <w:rPr>
          <w:rFonts w:ascii="Times New Roman" w:hAnsi="Times New Roman"/>
          <w:sz w:val="14"/>
        </w:rPr>
      </w:pPr>
    </w:p>
    <w:p w14:paraId="0B0B1CF6" w14:textId="3AC22976" w:rsidR="00DA24B3" w:rsidRPr="007A5790" w:rsidRDefault="00DA24B3" w:rsidP="00DA24B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Zamawiający oświadcza, iż zadanie, o którym mowa w niniejszej Umowie realizowane jest w ramach </w:t>
      </w:r>
      <w:r w:rsidRPr="007A5790">
        <w:rPr>
          <w:rFonts w:ascii="Times New Roman" w:hAnsi="Times New Roman"/>
          <w:sz w:val="24"/>
          <w:szCs w:val="24"/>
        </w:rPr>
        <w:t>działania A.1.a, etap II finansowanego w ramach Krajowego Planu Odbudowy i Zwiększania Odporności</w:t>
      </w:r>
      <w:r w:rsidRPr="007A5790">
        <w:rPr>
          <w:rFonts w:ascii="Times New Roman" w:hAnsi="Times New Roman"/>
        </w:rPr>
        <w:t>, Numer wniosku o dofinansowanie ……………………………………….</w:t>
      </w:r>
    </w:p>
    <w:p w14:paraId="74DADEE1" w14:textId="0BA55F71" w:rsidR="00DA24B3" w:rsidRPr="007A5790" w:rsidRDefault="00DA24B3" w:rsidP="00DA24B3">
      <w:pPr>
        <w:spacing w:after="0" w:line="360" w:lineRule="auto"/>
        <w:jc w:val="both"/>
        <w:rPr>
          <w:rFonts w:ascii="Times New Roman" w:hAnsi="Times New Roman"/>
        </w:rPr>
      </w:pPr>
    </w:p>
    <w:p w14:paraId="624B35B6" w14:textId="77777777" w:rsidR="00DA24B3" w:rsidRPr="007A5790" w:rsidRDefault="00DA24B3" w:rsidP="00DA24B3">
      <w:pPr>
        <w:spacing w:after="0" w:line="360" w:lineRule="auto"/>
        <w:jc w:val="both"/>
        <w:rPr>
          <w:rFonts w:ascii="Times New Roman" w:hAnsi="Times New Roman"/>
        </w:rPr>
      </w:pPr>
    </w:p>
    <w:p w14:paraId="5B7F8CC6" w14:textId="77777777" w:rsidR="00DA24B3" w:rsidRPr="007A5790" w:rsidRDefault="00DA24B3" w:rsidP="00DA24B3">
      <w:pPr>
        <w:pStyle w:val="Akapitzlist"/>
        <w:spacing w:line="360" w:lineRule="auto"/>
        <w:ind w:left="737"/>
        <w:jc w:val="center"/>
        <w:rPr>
          <w:rFonts w:ascii="Times New Roman" w:hAnsi="Times New Roman"/>
          <w:b/>
          <w:bCs/>
        </w:rPr>
      </w:pPr>
      <w:r w:rsidRPr="007A5790">
        <w:rPr>
          <w:rFonts w:ascii="Times New Roman" w:hAnsi="Times New Roman"/>
          <w:b/>
          <w:bCs/>
        </w:rPr>
        <w:t>§ 2 Obowiązki Wykonawcy związane z realizacją zamówienia</w:t>
      </w:r>
    </w:p>
    <w:p w14:paraId="2323B92E" w14:textId="77777777" w:rsidR="00DA24B3" w:rsidRPr="007A5790" w:rsidRDefault="00DA24B3" w:rsidP="00DA24B3">
      <w:pPr>
        <w:spacing w:after="0" w:line="360" w:lineRule="auto"/>
        <w:jc w:val="both"/>
        <w:rPr>
          <w:rFonts w:ascii="Times New Roman" w:hAnsi="Times New Roman"/>
        </w:rPr>
      </w:pPr>
    </w:p>
    <w:p w14:paraId="5DD52AE6" w14:textId="77777777" w:rsidR="00DA24B3" w:rsidRPr="007A5790" w:rsidRDefault="00DA24B3" w:rsidP="00B14E40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hAnsi="Times New Roman"/>
        </w:rPr>
        <w:t>Wykonawca zobowiązuje się do realizacji przedmiotu zamówienia obejmującego o</w:t>
      </w:r>
      <w:r w:rsidRPr="007A5790">
        <w:rPr>
          <w:rFonts w:ascii="Times New Roman" w:hAnsi="Times New Roman"/>
          <w:sz w:val="24"/>
          <w:szCs w:val="24"/>
        </w:rPr>
        <w:t>pracowanie dokumentacji projektowej budowy instalacji hybrydowych wraz z przebudową instalacji wewnętrznych w budynkach Świętokrzyskiej Spółdzielni Mieszkaniowej w Kielcach</w:t>
      </w:r>
      <w:r w:rsidRPr="007A5790">
        <w:rPr>
          <w:rFonts w:ascii="Times New Roman" w:hAnsi="Times New Roman"/>
        </w:rPr>
        <w:t>, z należytą starannością, zgodnie z przepisami prawa, w szczególności Prawa budowlanego, normami technicznymi, zasadami wiedzy technicznej oraz postanowieniami Umowy, w szczególności:</w:t>
      </w:r>
    </w:p>
    <w:p w14:paraId="4BC6BD6B" w14:textId="3FFF963E" w:rsidR="00DA24B3" w:rsidRPr="007A5790" w:rsidRDefault="00DA24B3" w:rsidP="00DA24B3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wykonaniu przedmiotu umowy zgodnie z zasadami wiedzy technicznej, przepisami i normami, z najwyższą zawodową starannością. Wykonawca oświadcza, że opracowana przez niego dokumentacja będzie kompletna pod kątem celu jakiemu ma służyć. Wykaz opracowań i pisemne oświadczenie kompletności dokumentacji stanowić będą integralną część przekazywanej dokumentacji projektowo-kosztorysowej,</w:t>
      </w:r>
    </w:p>
    <w:p w14:paraId="225D936E" w14:textId="77777777" w:rsidR="00DA24B3" w:rsidRPr="007A5790" w:rsidRDefault="00DA24B3" w:rsidP="00DA24B3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ponosi pełną odpowiedzialność za niewykonanie lub niewłaściwe wykonanie przedmiotu umowy i za spowodowane tym szkody, </w:t>
      </w:r>
    </w:p>
    <w:p w14:paraId="7AEDA977" w14:textId="77777777" w:rsidR="00DA24B3" w:rsidRPr="007A5790" w:rsidRDefault="00DA24B3" w:rsidP="00DA24B3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Wykonawca ma obowiązek w trakcie projektowania uzgadniania z Zamawiającym szczegółów rozwiązań, standardu materiałowego i wyposażenia,</w:t>
      </w:r>
    </w:p>
    <w:p w14:paraId="0A8B3784" w14:textId="77777777" w:rsidR="00DA24B3" w:rsidRPr="007A5790" w:rsidRDefault="00DA24B3" w:rsidP="00DA24B3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Mapy niezbędne do wykonania umowy Wykonawca pozyska we własnym zakresie i na swój koszt.</w:t>
      </w:r>
    </w:p>
    <w:p w14:paraId="19DD6B0B" w14:textId="546E8D4B" w:rsidR="00DA24B3" w:rsidRPr="007A5790" w:rsidRDefault="00DA24B3" w:rsidP="00DA24B3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zatrudnieniu pracowników posiadających niezbędne kwalifikacje i uprawnienia w zakresie opracowywania dokumentacji projektowych objętych zakresem </w:t>
      </w:r>
      <w:r w:rsidR="00AD457B" w:rsidRPr="007A5790">
        <w:rPr>
          <w:rFonts w:ascii="Times New Roman" w:eastAsia="Times New Roman" w:hAnsi="Times New Roman"/>
          <w:sz w:val="24"/>
          <w:szCs w:val="24"/>
          <w:lang w:eastAsia="pl-PL"/>
        </w:rPr>
        <w:t>zapytania ofertowego</w:t>
      </w: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5E603F4A" w14:textId="77777777" w:rsidR="00DA24B3" w:rsidRPr="0031437F" w:rsidRDefault="00DA24B3" w:rsidP="00DA24B3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1437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protokolarnym przekazaniu Zamawiającemu dokumentacji projektowych,</w:t>
      </w:r>
    </w:p>
    <w:p w14:paraId="2D68DFDD" w14:textId="0EDBCDCB" w:rsidR="00DA24B3" w:rsidRPr="0031437F" w:rsidRDefault="00DA24B3" w:rsidP="00DA24B3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1437F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zapewni nadzór autorski w okresie realizacji inwestycji dla której opracował dokumentację projektową wynikającą z niniejszej umowy w ramach wynagrodzenia o, którym mowa w § </w:t>
      </w:r>
      <w:r w:rsidR="007A5790" w:rsidRPr="0031437F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31437F">
        <w:rPr>
          <w:rFonts w:ascii="Times New Roman" w:eastAsia="Times New Roman" w:hAnsi="Times New Roman"/>
          <w:sz w:val="24"/>
          <w:szCs w:val="24"/>
          <w:lang w:eastAsia="pl-PL"/>
        </w:rPr>
        <w:t xml:space="preserve"> ust. 1.</w:t>
      </w:r>
    </w:p>
    <w:p w14:paraId="2B60DCEE" w14:textId="77777777" w:rsidR="00DA24B3" w:rsidRPr="0031437F" w:rsidRDefault="00DA24B3" w:rsidP="00DA24B3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1437F">
        <w:rPr>
          <w:rFonts w:ascii="Times New Roman" w:eastAsia="Times New Roman" w:hAnsi="Times New Roman"/>
          <w:sz w:val="24"/>
          <w:szCs w:val="24"/>
          <w:lang w:eastAsia="pl-PL"/>
        </w:rPr>
        <w:t>obecności w trakcie realizacji prac prowadzonych na podstawie dokumentacji projektowo-kosztorysowej opracowanej na podstawie niniejszej umowy na każde wezwanie Zamawiającego.</w:t>
      </w:r>
    </w:p>
    <w:p w14:paraId="15AFC16E" w14:textId="70942BBE" w:rsidR="000D28CD" w:rsidRDefault="00DA24B3" w:rsidP="000D28CD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posiadania ubezpieczenia odpowiedzialności cywilnej z tytułu prowadzonej działalności przez okres związania niniejszą umową</w:t>
      </w:r>
      <w:r w:rsidR="00A66871">
        <w:rPr>
          <w:rFonts w:ascii="Times New Roman" w:eastAsia="Times New Roman" w:hAnsi="Times New Roman"/>
          <w:sz w:val="24"/>
          <w:szCs w:val="24"/>
          <w:lang w:eastAsia="pl-PL"/>
        </w:rPr>
        <w:t xml:space="preserve"> oraz przez okres</w:t>
      </w:r>
      <w:r w:rsidR="000D28CD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zobowiązań wynikających z niniejszej umowy.</w:t>
      </w:r>
    </w:p>
    <w:p w14:paraId="5FAC14AA" w14:textId="5A2175F7" w:rsidR="000D28CD" w:rsidRDefault="000D28CD" w:rsidP="000D28CD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oświadcza, ze zapoznał się </w:t>
      </w:r>
      <w:r w:rsidR="002E3691">
        <w:rPr>
          <w:rFonts w:ascii="Times New Roman" w:eastAsia="Times New Roman" w:hAnsi="Times New Roman"/>
          <w:sz w:val="24"/>
          <w:szCs w:val="24"/>
          <w:lang w:eastAsia="pl-PL"/>
        </w:rPr>
        <w:t>ze specyfikacją dla zakresu prac objętych umową, uzyskał niezbędne wyjaśnienia i zrozumiałe są dla niego wszystkie wymagania techniczne</w:t>
      </w:r>
    </w:p>
    <w:p w14:paraId="50B760F7" w14:textId="4255DCC7" w:rsidR="002E3691" w:rsidRDefault="002E3691" w:rsidP="000D28CD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Koszty dodatkowe wynikłe z ewentualnych błędów powstałych przy opracowaniu oferty obciążają Wykonawcę.</w:t>
      </w:r>
    </w:p>
    <w:p w14:paraId="7303A16C" w14:textId="6EF517AE" w:rsidR="002E3691" w:rsidRDefault="002E3691" w:rsidP="000D28CD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oświadcza, że zakres robót wykona siłami własnymi/z udziałem podwykonawcy</w:t>
      </w:r>
      <w:r>
        <w:rPr>
          <w:rStyle w:val="Odwoanieprzypisudolnego"/>
          <w:rFonts w:ascii="Times New Roman" w:eastAsia="Times New Roman" w:hAnsi="Times New Roman"/>
          <w:sz w:val="24"/>
          <w:szCs w:val="24"/>
          <w:lang w:eastAsia="pl-PL"/>
        </w:rPr>
        <w:footnoteReference w:id="1"/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</w:t>
      </w:r>
    </w:p>
    <w:p w14:paraId="4B9A5D7B" w14:textId="352B548A" w:rsidR="002E3691" w:rsidRDefault="002E3691" w:rsidP="000D28CD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oświadcza, że posiada pełną wiedzę techniczną, wszelkie wymagane uprawnienia i zezwolenia oraz rozeznanie co do zakresu prac, które mają być przez niego wykonane</w:t>
      </w:r>
    </w:p>
    <w:p w14:paraId="5A56F9C3" w14:textId="0833C65E" w:rsidR="002E3691" w:rsidRDefault="002E3691" w:rsidP="000D28CD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oświadcza, że ponosi pełne ryzyko osobowe i rzeczowe związane z wykonywanymi pracami. Jakakolwiek odpowiedzialność Zamawiającego jest wyłączona, na co Wykonawca wyraża niniejszym zgodę</w:t>
      </w:r>
      <w:r w:rsidR="0031437F">
        <w:rPr>
          <w:rFonts w:ascii="Times New Roman" w:eastAsia="Times New Roman" w:hAnsi="Times New Roman"/>
          <w:sz w:val="24"/>
          <w:szCs w:val="24"/>
          <w:lang w:eastAsia="pl-PL"/>
        </w:rPr>
        <w:t xml:space="preserve"> zrzekając się dochodzenia roszczeń</w:t>
      </w:r>
    </w:p>
    <w:p w14:paraId="454DBA06" w14:textId="31A9A471" w:rsidR="00CA3783" w:rsidRPr="002C0013" w:rsidRDefault="00CA3783" w:rsidP="000D28CD">
      <w:pPr>
        <w:pStyle w:val="Akapitzlist"/>
        <w:numPr>
          <w:ilvl w:val="1"/>
          <w:numId w:val="16"/>
        </w:num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0013">
        <w:rPr>
          <w:rFonts w:ascii="Times New Roman" w:eastAsia="Times New Roman" w:hAnsi="Times New Roman"/>
          <w:sz w:val="24"/>
          <w:szCs w:val="24"/>
          <w:lang w:eastAsia="pl-PL"/>
        </w:rPr>
        <w:t>Wykonawca jest zobowiązany do realizacji usługi zgodnie z zakresem i wymogami określonymi w załączniku nr 1 – zapytanie ofertowe.</w:t>
      </w:r>
    </w:p>
    <w:p w14:paraId="61796B1B" w14:textId="7F70D1EF" w:rsidR="00AD457B" w:rsidRPr="002C0013" w:rsidRDefault="00AD457B" w:rsidP="00AD457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9BD074D" w14:textId="4866069B" w:rsidR="006B10EF" w:rsidRPr="002C0013" w:rsidRDefault="006B10EF" w:rsidP="00DA24B3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2C0013">
        <w:rPr>
          <w:rFonts w:ascii="Times New Roman" w:eastAsia="Times New Roman" w:hAnsi="Times New Roman"/>
          <w:sz w:val="24"/>
          <w:szCs w:val="24"/>
          <w:lang w:eastAsia="pl-PL"/>
        </w:rPr>
        <w:t>Wykonawca w ramach niniejszej umowy dostarczy Zamawiającemu dokumentację</w:t>
      </w:r>
    </w:p>
    <w:p w14:paraId="53CDDE1A" w14:textId="4C1D4D1F" w:rsidR="006B10EF" w:rsidRPr="002C0013" w:rsidRDefault="006B10EF" w:rsidP="00AD457B">
      <w:pPr>
        <w:tabs>
          <w:tab w:val="left" w:pos="284"/>
        </w:tabs>
        <w:spacing w:after="12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0013">
        <w:rPr>
          <w:rFonts w:ascii="Times New Roman" w:eastAsia="Times New Roman" w:hAnsi="Times New Roman"/>
          <w:sz w:val="24"/>
          <w:szCs w:val="24"/>
          <w:lang w:eastAsia="pl-PL"/>
        </w:rPr>
        <w:t xml:space="preserve">projektową w formie papierowej dla </w:t>
      </w:r>
      <w:r w:rsidR="00DA24B3" w:rsidRPr="002C0013">
        <w:rPr>
          <w:rFonts w:ascii="Times New Roman" w:eastAsia="Times New Roman" w:hAnsi="Times New Roman"/>
          <w:sz w:val="24"/>
          <w:szCs w:val="24"/>
          <w:lang w:eastAsia="pl-PL"/>
        </w:rPr>
        <w:t>każdej części zamówienia oddzielnie</w:t>
      </w:r>
      <w:r w:rsidR="00AD457B" w:rsidRPr="002C00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2C0013">
        <w:rPr>
          <w:rFonts w:ascii="Times New Roman" w:eastAsia="Times New Roman" w:hAnsi="Times New Roman"/>
          <w:sz w:val="24"/>
          <w:szCs w:val="24"/>
          <w:lang w:eastAsia="pl-PL"/>
        </w:rPr>
        <w:t>w ilościach:</w:t>
      </w:r>
    </w:p>
    <w:p w14:paraId="1BCE7014" w14:textId="15795F0B" w:rsidR="006B10EF" w:rsidRPr="002C0013" w:rsidRDefault="006B10EF" w:rsidP="006B10EF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0013">
        <w:rPr>
          <w:rFonts w:ascii="Times New Roman" w:eastAsia="Times New Roman" w:hAnsi="Times New Roman"/>
          <w:sz w:val="24"/>
          <w:szCs w:val="24"/>
          <w:lang w:eastAsia="pl-PL"/>
        </w:rPr>
        <w:t>4 egzemplarz</w:t>
      </w:r>
      <w:r w:rsidR="007A5790" w:rsidRPr="002C0013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2C00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31437F" w:rsidRPr="002C0013">
        <w:rPr>
          <w:rFonts w:ascii="Times New Roman" w:hAnsi="Times New Roman"/>
          <w:sz w:val="24"/>
          <w:szCs w:val="24"/>
        </w:rPr>
        <w:t>projektu budowlano-wykonawczego</w:t>
      </w:r>
      <w:r w:rsidRPr="002C0013">
        <w:rPr>
          <w:rFonts w:ascii="Times New Roman" w:hAnsi="Times New Roman"/>
          <w:sz w:val="24"/>
          <w:szCs w:val="24"/>
        </w:rPr>
        <w:t xml:space="preserve"> w wersji papierowej wraz z wszelkimi uzgodnieniami, decyzjami, projektami</w:t>
      </w:r>
      <w:r w:rsidR="00CA3783" w:rsidRPr="002C0013">
        <w:rPr>
          <w:rFonts w:ascii="Times New Roman" w:hAnsi="Times New Roman"/>
          <w:sz w:val="24"/>
          <w:szCs w:val="24"/>
        </w:rPr>
        <w:t xml:space="preserve"> technicznymi</w:t>
      </w:r>
      <w:r w:rsidRPr="002C0013">
        <w:rPr>
          <w:rFonts w:ascii="Times New Roman" w:hAnsi="Times New Roman"/>
          <w:sz w:val="24"/>
          <w:szCs w:val="24"/>
        </w:rPr>
        <w:t>, pozwoleniami na budowę/zgłoszeniami robót</w:t>
      </w:r>
      <w:r w:rsidR="00CA3783" w:rsidRPr="002C0013">
        <w:rPr>
          <w:rFonts w:ascii="Times New Roman" w:hAnsi="Times New Roman"/>
          <w:sz w:val="24"/>
          <w:szCs w:val="24"/>
        </w:rPr>
        <w:t>/złożonymi wnioskami o udzielenie pozwolenia na budowę</w:t>
      </w:r>
    </w:p>
    <w:p w14:paraId="59AE6091" w14:textId="264A145C" w:rsidR="006B10EF" w:rsidRPr="002C0013" w:rsidRDefault="006B10EF" w:rsidP="006B10EF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C0013">
        <w:rPr>
          <w:rFonts w:ascii="Times New Roman" w:eastAsia="Times New Roman" w:hAnsi="Times New Roman"/>
          <w:sz w:val="24"/>
          <w:szCs w:val="24"/>
          <w:lang w:eastAsia="pl-PL"/>
        </w:rPr>
        <w:t>1 egzemplarz kosztorysu inwestorskiego,</w:t>
      </w:r>
    </w:p>
    <w:p w14:paraId="11BB8873" w14:textId="11E169AD" w:rsidR="006B10EF" w:rsidRPr="007A5790" w:rsidRDefault="006B10EF" w:rsidP="006B10EF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3 egzemplarz</w:t>
      </w:r>
      <w:r w:rsidR="007A5790" w:rsidRPr="007A5790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 przedmiaru robót </w:t>
      </w:r>
      <w:r w:rsidRPr="007A5790">
        <w:rPr>
          <w:rFonts w:ascii="Times New Roman" w:hAnsi="Times New Roman"/>
          <w:sz w:val="24"/>
        </w:rPr>
        <w:t>w układzie kosztorysowym,</w:t>
      </w:r>
      <w:r w:rsidRPr="007A5790">
        <w:rPr>
          <w:rFonts w:ascii="Times New Roman" w:hAnsi="Times New Roman"/>
        </w:rPr>
        <w:tab/>
      </w:r>
    </w:p>
    <w:p w14:paraId="626E5B39" w14:textId="7E1A3891" w:rsidR="006B10EF" w:rsidRPr="007A5790" w:rsidRDefault="006B10EF" w:rsidP="006B10EF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3 egzemplarz</w:t>
      </w:r>
      <w:r w:rsidR="007A5790" w:rsidRPr="007A5790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 Specyfikacji Technicznych Wykonania i Odbioru Robót.</w:t>
      </w:r>
    </w:p>
    <w:p w14:paraId="3EAE836E" w14:textId="445333B0" w:rsidR="006B10EF" w:rsidRPr="007A5790" w:rsidRDefault="006B10EF" w:rsidP="006B10EF">
      <w:pPr>
        <w:numPr>
          <w:ilvl w:val="0"/>
          <w:numId w:val="1"/>
        </w:numPr>
        <w:spacing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2 egzemplarz</w:t>
      </w:r>
      <w:r w:rsidR="007A5790" w:rsidRPr="007A5790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 innych opracowań jak np. inwentaryzacja zieleni z zaznaczeniem roślin do przesadzenia i wycinki, </w:t>
      </w:r>
      <w:r w:rsidRPr="007A5790">
        <w:rPr>
          <w:rFonts w:ascii="Times New Roman" w:hAnsi="Times New Roman"/>
          <w:sz w:val="24"/>
        </w:rPr>
        <w:t>projekt przekładek uzbrojenia terenu, organizacji ruchu</w:t>
      </w:r>
      <w:r w:rsidRPr="007A5790">
        <w:rPr>
          <w:rFonts w:ascii="Times New Roman" w:eastAsia="Times New Roman" w:hAnsi="Times New Roman"/>
          <w:sz w:val="24"/>
          <w:szCs w:val="19"/>
        </w:rPr>
        <w:t>, odbudowy nawierzchni,</w:t>
      </w:r>
    </w:p>
    <w:p w14:paraId="47F4F81D" w14:textId="2DDB241E" w:rsidR="006B10EF" w:rsidRPr="007A5790" w:rsidRDefault="006B10EF" w:rsidP="006B10EF">
      <w:pPr>
        <w:pStyle w:val="Akapitzlist"/>
        <w:widowControl w:val="0"/>
        <w:numPr>
          <w:ilvl w:val="0"/>
          <w:numId w:val="1"/>
        </w:numPr>
        <w:suppressAutoHyphens/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</w:rPr>
      </w:pPr>
      <w:r w:rsidRPr="007A5790">
        <w:rPr>
          <w:rFonts w:ascii="Times New Roman" w:hAnsi="Times New Roman"/>
          <w:sz w:val="24"/>
        </w:rPr>
        <w:t>uprawnienia projektantów wraz z zaświadczeniami o przynależności do OIIB – 1 egz.</w:t>
      </w:r>
    </w:p>
    <w:p w14:paraId="4B056924" w14:textId="34DD086D" w:rsidR="00B14E40" w:rsidRPr="007A5790" w:rsidRDefault="00B14E40" w:rsidP="006B10EF">
      <w:pPr>
        <w:pStyle w:val="Akapitzlist"/>
        <w:widowControl w:val="0"/>
        <w:numPr>
          <w:ilvl w:val="0"/>
          <w:numId w:val="1"/>
        </w:numPr>
        <w:suppressAutoHyphens/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</w:rPr>
      </w:pPr>
      <w:r w:rsidRPr="007A5790">
        <w:rPr>
          <w:rFonts w:ascii="Times New Roman" w:hAnsi="Times New Roman"/>
          <w:sz w:val="24"/>
        </w:rPr>
        <w:t xml:space="preserve">1 egzemplarz analizy wykonalności inwestycji OZE  opracowanej według przewodnika </w:t>
      </w:r>
      <w:r w:rsidR="007A5790" w:rsidRPr="007A5790">
        <w:rPr>
          <w:rFonts w:ascii="Times New Roman" w:hAnsi="Times New Roman"/>
          <w:sz w:val="24"/>
        </w:rPr>
        <w:t>BGK</w:t>
      </w:r>
    </w:p>
    <w:p w14:paraId="1BDF529E" w14:textId="3B894794" w:rsidR="006B10EF" w:rsidRPr="007A5790" w:rsidRDefault="006B10EF" w:rsidP="006B10EF">
      <w:pPr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Opracowania należy dostarczyć również na </w:t>
      </w:r>
      <w:r w:rsidR="0031437F">
        <w:rPr>
          <w:rFonts w:ascii="Times New Roman" w:eastAsia="Times New Roman" w:hAnsi="Times New Roman"/>
          <w:sz w:val="24"/>
          <w:szCs w:val="24"/>
          <w:lang w:eastAsia="pl-PL"/>
        </w:rPr>
        <w:t>nośniku cyfrowym (</w:t>
      </w:r>
      <w:proofErr w:type="spellStart"/>
      <w:r w:rsidR="0031437F">
        <w:rPr>
          <w:rFonts w:ascii="Times New Roman" w:eastAsia="Times New Roman" w:hAnsi="Times New Roman"/>
          <w:sz w:val="24"/>
          <w:szCs w:val="24"/>
          <w:lang w:eastAsia="pl-PL"/>
        </w:rPr>
        <w:t>pen-drive</w:t>
      </w:r>
      <w:proofErr w:type="spellEnd"/>
      <w:r w:rsidR="0031437F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 w formacie PDF </w:t>
      </w:r>
      <w:r w:rsidRPr="007A5790">
        <w:rPr>
          <w:rFonts w:ascii="Times New Roman" w:hAnsi="Times New Roman"/>
          <w:sz w:val="24"/>
          <w:szCs w:val="24"/>
        </w:rPr>
        <w:t xml:space="preserve">– 1 </w:t>
      </w:r>
      <w:proofErr w:type="spellStart"/>
      <w:r w:rsidRPr="007A5790">
        <w:rPr>
          <w:rFonts w:ascii="Times New Roman" w:hAnsi="Times New Roman"/>
          <w:sz w:val="24"/>
          <w:szCs w:val="24"/>
        </w:rPr>
        <w:t>szt</w:t>
      </w:r>
      <w:proofErr w:type="spellEnd"/>
      <w:r w:rsidRPr="007A5790">
        <w:rPr>
          <w:rFonts w:ascii="Times New Roman" w:hAnsi="Times New Roman"/>
          <w:sz w:val="24"/>
          <w:szCs w:val="24"/>
        </w:rPr>
        <w:t xml:space="preserve"> dla każde</w:t>
      </w:r>
      <w:r w:rsidR="007A5790" w:rsidRPr="007A5790">
        <w:rPr>
          <w:rFonts w:ascii="Times New Roman" w:hAnsi="Times New Roman"/>
          <w:sz w:val="24"/>
          <w:szCs w:val="24"/>
        </w:rPr>
        <w:t>j z Części zamówienia</w:t>
      </w:r>
    </w:p>
    <w:p w14:paraId="5B6638FF" w14:textId="76D5245A" w:rsidR="00AD457B" w:rsidRPr="007A5790" w:rsidRDefault="00AD457B" w:rsidP="00AD457B">
      <w:pPr>
        <w:pStyle w:val="Akapitzlist"/>
        <w:spacing w:line="360" w:lineRule="auto"/>
        <w:ind w:hanging="436"/>
        <w:jc w:val="center"/>
        <w:rPr>
          <w:rFonts w:ascii="Times New Roman" w:hAnsi="Times New Roman"/>
          <w:b/>
          <w:bCs/>
        </w:rPr>
      </w:pPr>
      <w:r w:rsidRPr="007A5790">
        <w:rPr>
          <w:rFonts w:ascii="Times New Roman" w:hAnsi="Times New Roman"/>
          <w:b/>
          <w:bCs/>
        </w:rPr>
        <w:t>§ 3 Współpraca Stron</w:t>
      </w:r>
    </w:p>
    <w:p w14:paraId="7BA56FF7" w14:textId="548C2999" w:rsidR="00AD457B" w:rsidRPr="007A5790" w:rsidRDefault="00AD457B" w:rsidP="00AD457B">
      <w:pPr>
        <w:pStyle w:val="Akapitzlist"/>
        <w:numPr>
          <w:ilvl w:val="1"/>
          <w:numId w:val="1"/>
        </w:numPr>
        <w:ind w:left="284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>Zamawiający i Wykonawca zobowiązują się do współpracy przy realizacji przedmiotu Umowy.</w:t>
      </w:r>
    </w:p>
    <w:p w14:paraId="14C55510" w14:textId="2024C0F4" w:rsidR="00AD457B" w:rsidRPr="007A5790" w:rsidRDefault="00AD457B" w:rsidP="00AD457B">
      <w:pPr>
        <w:pStyle w:val="Akapitzlist"/>
        <w:numPr>
          <w:ilvl w:val="1"/>
          <w:numId w:val="1"/>
        </w:numPr>
        <w:ind w:left="284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lastRenderedPageBreak/>
        <w:t xml:space="preserve">Strony zobowiązują się do wzajemnego przekazywania niezbędnych informacji i uzgodnień w zakresie wymaganym dla prawidłowej realizacji przedmiotu Umowy, z poszanowaniem obowiązujących przepisów prawa i zasad uczciwej współpracy. </w:t>
      </w:r>
    </w:p>
    <w:p w14:paraId="11FA6A3F" w14:textId="77777777" w:rsidR="00AD457B" w:rsidRPr="007A5790" w:rsidRDefault="00AD457B" w:rsidP="00AD457B">
      <w:pPr>
        <w:pStyle w:val="Akapitzlist"/>
        <w:numPr>
          <w:ilvl w:val="1"/>
          <w:numId w:val="1"/>
        </w:numPr>
        <w:spacing w:after="0"/>
        <w:ind w:left="284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>Wykonawca ponosi pełną odpowiedzialność za działania i zaniechania swoich pracowników, osób działających w jego imieniu oraz podwykonawców (jeśli dotyczy), jak za działania własne.</w:t>
      </w:r>
    </w:p>
    <w:p w14:paraId="21C5B01A" w14:textId="77777777" w:rsidR="00CA3783" w:rsidRPr="002C0013" w:rsidRDefault="006B10EF" w:rsidP="00CA3783">
      <w:pPr>
        <w:pStyle w:val="Akapitzlist"/>
        <w:numPr>
          <w:ilvl w:val="1"/>
          <w:numId w:val="1"/>
        </w:numPr>
        <w:spacing w:after="0"/>
        <w:ind w:left="284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  <w:sz w:val="24"/>
        </w:rPr>
        <w:t xml:space="preserve">Zamawiający zobowiązuje się do zapewnienia Wykonawcy dostępu do budynków wskazanych w </w:t>
      </w:r>
      <w:r w:rsidR="00AD457B" w:rsidRPr="007A5790">
        <w:rPr>
          <w:rFonts w:ascii="Times New Roman" w:hAnsi="Times New Roman"/>
          <w:sz w:val="24"/>
        </w:rPr>
        <w:t>zapytaniu ofertowym</w:t>
      </w:r>
      <w:r w:rsidRPr="007A5790">
        <w:rPr>
          <w:rFonts w:ascii="Times New Roman" w:hAnsi="Times New Roman"/>
          <w:sz w:val="24"/>
        </w:rPr>
        <w:t xml:space="preserve"> w celu umożliwienia prawidłowego wykonania umowy</w:t>
      </w:r>
      <w:r w:rsidR="00CA3783">
        <w:rPr>
          <w:rFonts w:ascii="Times New Roman" w:hAnsi="Times New Roman"/>
          <w:sz w:val="24"/>
        </w:rPr>
        <w:t xml:space="preserve"> </w:t>
      </w:r>
      <w:r w:rsidR="00CA3783" w:rsidRPr="002C0013">
        <w:rPr>
          <w:rFonts w:ascii="Times New Roman" w:hAnsi="Times New Roman"/>
          <w:sz w:val="24"/>
        </w:rPr>
        <w:t>oraz przekazania dostępnej dokumentacji archiwalnej budynków</w:t>
      </w:r>
    </w:p>
    <w:p w14:paraId="5034988B" w14:textId="6129F5C0" w:rsidR="006B10EF" w:rsidRPr="002C0013" w:rsidRDefault="006B10EF" w:rsidP="00CA3783">
      <w:pPr>
        <w:pStyle w:val="Akapitzlist"/>
        <w:numPr>
          <w:ilvl w:val="1"/>
          <w:numId w:val="1"/>
        </w:numPr>
        <w:spacing w:after="0"/>
        <w:ind w:left="284"/>
        <w:jc w:val="both"/>
        <w:rPr>
          <w:rFonts w:ascii="Times New Roman" w:hAnsi="Times New Roman"/>
        </w:rPr>
      </w:pPr>
      <w:r w:rsidRPr="002C0013">
        <w:rPr>
          <w:rFonts w:ascii="Times New Roman" w:eastAsia="Times New Roman" w:hAnsi="Times New Roman"/>
          <w:sz w:val="24"/>
          <w:szCs w:val="24"/>
          <w:lang w:eastAsia="pl-PL"/>
        </w:rPr>
        <w:t>Wykonawca ponosi pełną odpowiedzialność odszkodowawczą za niewłaściwe wykonanie przedmiotu umowy.</w:t>
      </w:r>
    </w:p>
    <w:p w14:paraId="6956399D" w14:textId="77777777" w:rsidR="00AD457B" w:rsidRPr="002C0013" w:rsidRDefault="00AD457B" w:rsidP="006B10E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14:paraId="0CCCDE76" w14:textId="5DA6B7DD" w:rsidR="006B10EF" w:rsidRPr="002C0013" w:rsidRDefault="006B10EF" w:rsidP="006B10E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2C001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§ </w:t>
      </w:r>
      <w:r w:rsidR="00AD457B" w:rsidRPr="002C001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4 Termin realizacji</w:t>
      </w:r>
    </w:p>
    <w:p w14:paraId="2A7F147C" w14:textId="4B929E95" w:rsidR="006B10EF" w:rsidRPr="002C0013" w:rsidRDefault="006B10EF" w:rsidP="006B10EF">
      <w:pPr>
        <w:numPr>
          <w:ilvl w:val="0"/>
          <w:numId w:val="5"/>
        </w:numPr>
        <w:ind w:left="284" w:hanging="284"/>
        <w:rPr>
          <w:rFonts w:ascii="Times New Roman" w:hAnsi="Times New Roman"/>
          <w:sz w:val="24"/>
        </w:rPr>
      </w:pPr>
      <w:r w:rsidRPr="002C0013">
        <w:rPr>
          <w:rFonts w:ascii="Times New Roman" w:hAnsi="Times New Roman"/>
          <w:sz w:val="24"/>
        </w:rPr>
        <w:t>Termin realizacji przedmiotu umowy określonego w § 1 ustala się następująco:</w:t>
      </w:r>
    </w:p>
    <w:p w14:paraId="684194B0" w14:textId="77777777" w:rsidR="006B10EF" w:rsidRPr="002C0013" w:rsidRDefault="006B10EF" w:rsidP="006B10EF">
      <w:pPr>
        <w:spacing w:after="0"/>
        <w:ind w:left="357"/>
        <w:rPr>
          <w:rFonts w:ascii="Times New Roman" w:hAnsi="Times New Roman"/>
          <w:b/>
          <w:bCs/>
          <w:sz w:val="24"/>
          <w:szCs w:val="24"/>
        </w:rPr>
      </w:pPr>
      <w:r w:rsidRPr="002C0013">
        <w:rPr>
          <w:rFonts w:ascii="Times New Roman" w:hAnsi="Times New Roman"/>
          <w:sz w:val="24"/>
          <w:szCs w:val="24"/>
        </w:rPr>
        <w:t xml:space="preserve">       ■    termin rozpoczęcia     </w:t>
      </w:r>
      <w:r w:rsidRPr="002C0013">
        <w:rPr>
          <w:rFonts w:ascii="Times New Roman" w:hAnsi="Times New Roman"/>
          <w:b/>
          <w:bCs/>
          <w:sz w:val="24"/>
          <w:szCs w:val="24"/>
        </w:rPr>
        <w:t xml:space="preserve"> od dnia podpisania umowy</w:t>
      </w:r>
    </w:p>
    <w:p w14:paraId="36F21442" w14:textId="46B24AB0" w:rsidR="006B10EF" w:rsidRPr="002C0013" w:rsidRDefault="006B10EF" w:rsidP="006B10EF">
      <w:pPr>
        <w:spacing w:after="0"/>
        <w:ind w:left="357"/>
        <w:rPr>
          <w:rFonts w:ascii="Times New Roman" w:hAnsi="Times New Roman"/>
          <w:b/>
          <w:bCs/>
          <w:sz w:val="24"/>
          <w:szCs w:val="24"/>
        </w:rPr>
      </w:pPr>
      <w:r w:rsidRPr="002C0013">
        <w:rPr>
          <w:rFonts w:ascii="Times New Roman" w:hAnsi="Times New Roman"/>
          <w:sz w:val="24"/>
          <w:szCs w:val="24"/>
        </w:rPr>
        <w:t xml:space="preserve">       ■    termin zakończenia   </w:t>
      </w:r>
      <w:r w:rsidR="00A818B7" w:rsidRPr="002C0013">
        <w:rPr>
          <w:rFonts w:ascii="Times New Roman" w:hAnsi="Times New Roman"/>
          <w:b/>
          <w:bCs/>
          <w:sz w:val="24"/>
          <w:szCs w:val="24"/>
        </w:rPr>
        <w:t>10 sierpnia 2026</w:t>
      </w:r>
    </w:p>
    <w:p w14:paraId="2C62BA46" w14:textId="300A486D" w:rsidR="00C90693" w:rsidRPr="002C0013" w:rsidRDefault="00C90693" w:rsidP="006B10EF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C0013">
        <w:rPr>
          <w:rFonts w:ascii="Times New Roman" w:hAnsi="Times New Roman"/>
          <w:bCs/>
          <w:sz w:val="24"/>
          <w:szCs w:val="24"/>
        </w:rPr>
        <w:t>Za termin zakończenia prac przyjmuje się datę podpisania przez Zamawiającego i Wykonawcę protokołu odbioru dokumentacji bez uwag.</w:t>
      </w:r>
    </w:p>
    <w:p w14:paraId="172DD052" w14:textId="5CD592E5" w:rsidR="006B10EF" w:rsidRPr="002C0013" w:rsidRDefault="006B10EF" w:rsidP="006B10EF">
      <w:pPr>
        <w:pStyle w:val="Akapitzlist"/>
        <w:numPr>
          <w:ilvl w:val="0"/>
          <w:numId w:val="5"/>
        </w:numPr>
        <w:spacing w:after="12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C0013">
        <w:rPr>
          <w:rFonts w:ascii="Times New Roman" w:hAnsi="Times New Roman"/>
          <w:bCs/>
          <w:sz w:val="24"/>
          <w:szCs w:val="24"/>
        </w:rPr>
        <w:t xml:space="preserve">Wykonawca zobowiązuje się </w:t>
      </w:r>
      <w:r w:rsidR="008A2E23" w:rsidRPr="002C0013">
        <w:rPr>
          <w:rFonts w:ascii="Times New Roman" w:hAnsi="Times New Roman"/>
          <w:bCs/>
          <w:sz w:val="24"/>
          <w:szCs w:val="24"/>
        </w:rPr>
        <w:t xml:space="preserve">do zgłoszenia gotowości do odbioru prac i zobowiązuje się do </w:t>
      </w:r>
      <w:r w:rsidRPr="002C0013">
        <w:rPr>
          <w:rFonts w:ascii="Times New Roman" w:hAnsi="Times New Roman"/>
          <w:bCs/>
          <w:sz w:val="24"/>
          <w:szCs w:val="24"/>
        </w:rPr>
        <w:t xml:space="preserve">wydania Zamawiającemu dokumentacji projektowej, o której mowa w </w:t>
      </w:r>
      <w:r w:rsidRPr="002C0013">
        <w:rPr>
          <w:rFonts w:ascii="Times New Roman" w:hAnsi="Times New Roman"/>
          <w:sz w:val="24"/>
        </w:rPr>
        <w:t>§ 1 umowy wraz z potwierdzeniem złożenia wniosku o pozwolenie na budowę</w:t>
      </w:r>
      <w:r w:rsidR="004B64DC" w:rsidRPr="002C0013">
        <w:rPr>
          <w:rFonts w:ascii="Times New Roman" w:hAnsi="Times New Roman"/>
          <w:sz w:val="24"/>
        </w:rPr>
        <w:t>/zgłoszeni</w:t>
      </w:r>
      <w:r w:rsidR="008A2E23" w:rsidRPr="002C0013">
        <w:rPr>
          <w:rFonts w:ascii="Times New Roman" w:hAnsi="Times New Roman"/>
          <w:sz w:val="24"/>
        </w:rPr>
        <w:t>e robót budowlanych</w:t>
      </w:r>
      <w:r w:rsidRPr="002C0013">
        <w:rPr>
          <w:rFonts w:ascii="Times New Roman" w:hAnsi="Times New Roman"/>
          <w:sz w:val="24"/>
        </w:rPr>
        <w:t>, w termin</w:t>
      </w:r>
      <w:r w:rsidR="00C90693" w:rsidRPr="002C0013">
        <w:rPr>
          <w:rFonts w:ascii="Times New Roman" w:hAnsi="Times New Roman"/>
          <w:sz w:val="24"/>
        </w:rPr>
        <w:t>ie do 31 lipca 202</w:t>
      </w:r>
      <w:r w:rsidR="008A2E23" w:rsidRPr="002C0013">
        <w:rPr>
          <w:rFonts w:ascii="Times New Roman" w:hAnsi="Times New Roman"/>
          <w:sz w:val="24"/>
        </w:rPr>
        <w:t xml:space="preserve">6 </w:t>
      </w:r>
      <w:r w:rsidR="00C90693" w:rsidRPr="002C0013">
        <w:rPr>
          <w:rFonts w:ascii="Times New Roman" w:hAnsi="Times New Roman"/>
          <w:sz w:val="24"/>
        </w:rPr>
        <w:t>roku.</w:t>
      </w:r>
      <w:r w:rsidRPr="002C0013">
        <w:rPr>
          <w:rFonts w:ascii="Times New Roman" w:hAnsi="Times New Roman"/>
          <w:sz w:val="24"/>
        </w:rPr>
        <w:t xml:space="preserve"> </w:t>
      </w:r>
    </w:p>
    <w:p w14:paraId="1E9508B9" w14:textId="0A3EC033" w:rsidR="008A2E23" w:rsidRPr="002C0013" w:rsidRDefault="008A2E23" w:rsidP="006B10EF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sz w:val="24"/>
          <w:lang w:eastAsia="pl-PL"/>
        </w:rPr>
      </w:pPr>
      <w:r w:rsidRPr="002C0013">
        <w:rPr>
          <w:rFonts w:ascii="Times New Roman" w:hAnsi="Times New Roman"/>
          <w:sz w:val="24"/>
          <w:lang w:eastAsia="pl-PL"/>
        </w:rPr>
        <w:t>W przypadku trudności w uzyskaniu pozwolenia na budowę lub skutecznego zgłoszenia robót budowlanych Wykonawcą dokona wszelkich czynności związanych z konieczność uzupełnienia wniosku o pozwolenie na budowę/zgłoszenie robót budowlanych.</w:t>
      </w:r>
    </w:p>
    <w:p w14:paraId="61DED1BB" w14:textId="720AACD3" w:rsidR="006B10EF" w:rsidRPr="002C0013" w:rsidRDefault="006B10EF" w:rsidP="006B10EF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sz w:val="24"/>
          <w:lang w:eastAsia="pl-PL"/>
        </w:rPr>
      </w:pPr>
      <w:r w:rsidRPr="002C0013">
        <w:rPr>
          <w:rFonts w:ascii="Times New Roman" w:hAnsi="Times New Roman"/>
          <w:bCs/>
          <w:sz w:val="24"/>
        </w:rPr>
        <w:t xml:space="preserve">Wykonawca może </w:t>
      </w:r>
      <w:r w:rsidR="008A2E23" w:rsidRPr="002C0013">
        <w:rPr>
          <w:rFonts w:ascii="Times New Roman" w:hAnsi="Times New Roman"/>
          <w:bCs/>
          <w:sz w:val="24"/>
        </w:rPr>
        <w:t>wnioskować o</w:t>
      </w:r>
      <w:r w:rsidRPr="002C0013">
        <w:rPr>
          <w:rFonts w:ascii="Times New Roman" w:hAnsi="Times New Roman"/>
          <w:bCs/>
          <w:sz w:val="24"/>
        </w:rPr>
        <w:t xml:space="preserve"> zmian</w:t>
      </w:r>
      <w:r w:rsidR="008A2E23" w:rsidRPr="002C0013">
        <w:rPr>
          <w:rFonts w:ascii="Times New Roman" w:hAnsi="Times New Roman"/>
          <w:bCs/>
          <w:sz w:val="24"/>
        </w:rPr>
        <w:t>ę</w:t>
      </w:r>
      <w:r w:rsidRPr="002C0013">
        <w:rPr>
          <w:rFonts w:ascii="Times New Roman" w:hAnsi="Times New Roman"/>
          <w:bCs/>
          <w:sz w:val="24"/>
        </w:rPr>
        <w:t xml:space="preserve"> terminu wykonania umowy jedynie w uzasadnionych przypadkach,  niezależnych od wykonawcy.</w:t>
      </w:r>
    </w:p>
    <w:p w14:paraId="3C20DC0F" w14:textId="77777777" w:rsidR="006B10EF" w:rsidRPr="002C0013" w:rsidRDefault="006B10EF" w:rsidP="006B10EF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sz w:val="24"/>
        </w:rPr>
      </w:pPr>
      <w:r w:rsidRPr="002C0013">
        <w:rPr>
          <w:rFonts w:ascii="Times New Roman" w:hAnsi="Times New Roman"/>
          <w:sz w:val="24"/>
        </w:rPr>
        <w:t xml:space="preserve">Upoważnionym do kontroli zaawansowania prac projektowych ze strony Zamawiającego będzie: …………………………… </w:t>
      </w:r>
    </w:p>
    <w:p w14:paraId="53A6FF38" w14:textId="77777777" w:rsidR="006B10EF" w:rsidRPr="002C0013" w:rsidRDefault="006B10EF" w:rsidP="006B10EF">
      <w:pPr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/>
          <w:sz w:val="24"/>
        </w:rPr>
      </w:pPr>
      <w:r w:rsidRPr="002C0013">
        <w:rPr>
          <w:rFonts w:ascii="Times New Roman" w:hAnsi="Times New Roman"/>
          <w:sz w:val="24"/>
        </w:rPr>
        <w:t>Kierownikiem prac projektowych ze strony Wykonawcy będzie:   …………………….</w:t>
      </w:r>
    </w:p>
    <w:p w14:paraId="4899E408" w14:textId="77777777" w:rsidR="006B10EF" w:rsidRPr="002C0013" w:rsidRDefault="006B10EF" w:rsidP="006B10EF">
      <w:pPr>
        <w:spacing w:after="0"/>
        <w:ind w:left="284"/>
        <w:jc w:val="both"/>
        <w:rPr>
          <w:rFonts w:ascii="Times New Roman" w:hAnsi="Times New Roman"/>
          <w:sz w:val="24"/>
        </w:rPr>
      </w:pPr>
    </w:p>
    <w:p w14:paraId="15F9C25D" w14:textId="3993970B" w:rsidR="00AD457B" w:rsidRPr="002C0013" w:rsidRDefault="006B10EF" w:rsidP="006B10E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2C001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§ </w:t>
      </w:r>
      <w:r w:rsidR="00AD457B" w:rsidRPr="002C001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5 Wynagrodzenie</w:t>
      </w:r>
    </w:p>
    <w:p w14:paraId="52CDD4D5" w14:textId="1541FFFA" w:rsidR="006B10EF" w:rsidRPr="002C0013" w:rsidRDefault="006B10EF" w:rsidP="006B10E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14:paraId="3D6AC59F" w14:textId="76418598" w:rsidR="006B10EF" w:rsidRPr="007A5790" w:rsidRDefault="006B10EF" w:rsidP="006B10EF">
      <w:pPr>
        <w:numPr>
          <w:ilvl w:val="0"/>
          <w:numId w:val="6"/>
        </w:numPr>
        <w:spacing w:after="0" w:line="360" w:lineRule="auto"/>
        <w:ind w:left="284" w:hanging="284"/>
        <w:rPr>
          <w:rFonts w:ascii="Times New Roman" w:eastAsia="Times New Roman" w:hAnsi="Times New Roman"/>
          <w:sz w:val="24"/>
          <w:szCs w:val="26"/>
          <w:lang w:eastAsia="pl-PL"/>
        </w:rPr>
      </w:pPr>
      <w:r w:rsidRPr="007A5790">
        <w:rPr>
          <w:rFonts w:ascii="Times New Roman" w:hAnsi="Times New Roman"/>
          <w:sz w:val="24"/>
        </w:rPr>
        <w:t xml:space="preserve">Za wykonanie przedmiotu umowy ustala się wynagrodzenie ryczałtowe </w:t>
      </w:r>
      <w:r w:rsidRPr="007A5790">
        <w:rPr>
          <w:rFonts w:ascii="Times New Roman" w:hAnsi="Times New Roman"/>
          <w:b/>
          <w:sz w:val="24"/>
        </w:rPr>
        <w:t>netto</w:t>
      </w:r>
      <w:r w:rsidR="003C662E" w:rsidRPr="007A5790">
        <w:rPr>
          <w:rFonts w:ascii="Times New Roman" w:hAnsi="Times New Roman"/>
          <w:b/>
          <w:sz w:val="24"/>
        </w:rPr>
        <w:t xml:space="preserve"> </w:t>
      </w:r>
      <w:r w:rsidRPr="007A5790">
        <w:rPr>
          <w:rFonts w:ascii="Times New Roman" w:hAnsi="Times New Roman"/>
          <w:sz w:val="24"/>
        </w:rPr>
        <w:t>w kwocie</w:t>
      </w:r>
      <w:r w:rsidR="00B21D12">
        <w:rPr>
          <w:rFonts w:ascii="Times New Roman" w:hAnsi="Times New Roman"/>
          <w:sz w:val="24"/>
        </w:rPr>
        <w:t>:</w:t>
      </w:r>
      <w:r w:rsidRPr="007A5790">
        <w:rPr>
          <w:rFonts w:ascii="Times New Roman" w:hAnsi="Times New Roman"/>
          <w:b/>
          <w:bCs/>
          <w:sz w:val="24"/>
        </w:rPr>
        <w:t xml:space="preserve">  </w:t>
      </w:r>
    </w:p>
    <w:p w14:paraId="3623B9C1" w14:textId="77777777" w:rsidR="003C662E" w:rsidRPr="007A5790" w:rsidRDefault="003C662E" w:rsidP="003C662E">
      <w:pPr>
        <w:spacing w:after="0" w:line="360" w:lineRule="auto"/>
        <w:rPr>
          <w:rFonts w:ascii="Times New Roman" w:eastAsia="Times New Roman" w:hAnsi="Times New Roman"/>
          <w:sz w:val="24"/>
          <w:szCs w:val="26"/>
          <w:lang w:eastAsia="pl-PL"/>
        </w:rPr>
      </w:pPr>
    </w:p>
    <w:p w14:paraId="03279215" w14:textId="3BE627B8" w:rsidR="003C662E" w:rsidRPr="007A5790" w:rsidRDefault="006B10EF" w:rsidP="003C662E">
      <w:pPr>
        <w:pStyle w:val="Akapitzlist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b/>
          <w:bCs/>
          <w:sz w:val="24"/>
        </w:rPr>
      </w:pPr>
      <w:r w:rsidRPr="007A5790">
        <w:rPr>
          <w:rFonts w:ascii="Times New Roman" w:hAnsi="Times New Roman"/>
          <w:b/>
          <w:bCs/>
          <w:sz w:val="24"/>
        </w:rPr>
        <w:t xml:space="preserve">Dla </w:t>
      </w:r>
      <w:r w:rsidR="00AD457B" w:rsidRPr="007A5790">
        <w:rPr>
          <w:rFonts w:ascii="Times New Roman" w:hAnsi="Times New Roman"/>
          <w:b/>
          <w:bCs/>
          <w:sz w:val="24"/>
        </w:rPr>
        <w:t xml:space="preserve">Części  </w:t>
      </w:r>
      <w:r w:rsidR="00BA2D79">
        <w:rPr>
          <w:rFonts w:ascii="Times New Roman" w:hAnsi="Times New Roman"/>
          <w:b/>
          <w:bCs/>
          <w:sz w:val="24"/>
        </w:rPr>
        <w:t>………………</w:t>
      </w:r>
      <w:r w:rsidR="00BA2D79">
        <w:rPr>
          <w:rStyle w:val="Odwoanieprzypisudolnego"/>
          <w:rFonts w:ascii="Times New Roman" w:hAnsi="Times New Roman"/>
          <w:b/>
          <w:bCs/>
          <w:sz w:val="24"/>
        </w:rPr>
        <w:footnoteReference w:id="2"/>
      </w:r>
      <w:r w:rsidR="00AD457B" w:rsidRPr="007A5790">
        <w:rPr>
          <w:rFonts w:ascii="Times New Roman" w:hAnsi="Times New Roman"/>
          <w:b/>
          <w:bCs/>
          <w:sz w:val="24"/>
        </w:rPr>
        <w:t xml:space="preserve"> (Węzeł W</w:t>
      </w:r>
      <w:r w:rsidR="00BA2D79">
        <w:rPr>
          <w:rFonts w:ascii="Times New Roman" w:hAnsi="Times New Roman"/>
          <w:b/>
          <w:bCs/>
          <w:sz w:val="24"/>
        </w:rPr>
        <w:t>……………</w:t>
      </w:r>
      <w:r w:rsidR="00AD457B" w:rsidRPr="007A5790">
        <w:rPr>
          <w:rFonts w:ascii="Times New Roman" w:hAnsi="Times New Roman"/>
          <w:b/>
          <w:bCs/>
          <w:sz w:val="24"/>
        </w:rPr>
        <w:t>)</w:t>
      </w:r>
      <w:r w:rsidRPr="007A5790">
        <w:rPr>
          <w:rFonts w:ascii="Times New Roman" w:hAnsi="Times New Roman"/>
          <w:b/>
          <w:bCs/>
          <w:sz w:val="24"/>
        </w:rPr>
        <w:t xml:space="preserve"> – ………</w:t>
      </w:r>
      <w:r w:rsidR="00AD457B" w:rsidRPr="007A5790">
        <w:rPr>
          <w:rFonts w:ascii="Times New Roman" w:hAnsi="Times New Roman"/>
          <w:b/>
          <w:bCs/>
          <w:sz w:val="24"/>
        </w:rPr>
        <w:t>…………………</w:t>
      </w:r>
      <w:r w:rsidRPr="007A5790">
        <w:rPr>
          <w:rFonts w:ascii="Times New Roman" w:hAnsi="Times New Roman"/>
          <w:b/>
          <w:bCs/>
          <w:sz w:val="24"/>
        </w:rPr>
        <w:t>……..</w:t>
      </w:r>
      <w:r w:rsidRPr="007A5790">
        <w:rPr>
          <w:rFonts w:ascii="Times New Roman" w:hAnsi="Times New Roman"/>
          <w:sz w:val="24"/>
        </w:rPr>
        <w:t xml:space="preserve"> </w:t>
      </w:r>
      <w:r w:rsidRPr="007A5790">
        <w:rPr>
          <w:rFonts w:ascii="Times New Roman" w:hAnsi="Times New Roman"/>
          <w:b/>
          <w:sz w:val="24"/>
        </w:rPr>
        <w:t>zł</w:t>
      </w:r>
      <w:r w:rsidR="003C662E" w:rsidRPr="007A5790">
        <w:rPr>
          <w:rFonts w:ascii="Times New Roman" w:hAnsi="Times New Roman"/>
          <w:sz w:val="24"/>
        </w:rPr>
        <w:t xml:space="preserve"> netto</w:t>
      </w:r>
      <w:r w:rsidRPr="007A5790">
        <w:rPr>
          <w:rFonts w:ascii="Times New Roman" w:hAnsi="Times New Roman"/>
          <w:sz w:val="24"/>
        </w:rPr>
        <w:t xml:space="preserve">   </w:t>
      </w:r>
    </w:p>
    <w:p w14:paraId="70CF0717" w14:textId="0A4E9144" w:rsidR="006B10EF" w:rsidRPr="007A5790" w:rsidRDefault="006B10EF" w:rsidP="003C662E">
      <w:pPr>
        <w:spacing w:after="0" w:line="360" w:lineRule="auto"/>
        <w:ind w:left="284"/>
        <w:jc w:val="both"/>
        <w:rPr>
          <w:rFonts w:ascii="Times New Roman" w:hAnsi="Times New Roman"/>
          <w:sz w:val="24"/>
        </w:rPr>
      </w:pPr>
      <w:r w:rsidRPr="007A5790">
        <w:rPr>
          <w:rFonts w:ascii="Times New Roman" w:hAnsi="Times New Roman"/>
          <w:sz w:val="24"/>
        </w:rPr>
        <w:t>(słownie: …………………………</w:t>
      </w:r>
      <w:r w:rsidR="003C662E" w:rsidRPr="007A5790">
        <w:rPr>
          <w:rFonts w:ascii="Times New Roman" w:hAnsi="Times New Roman"/>
          <w:sz w:val="24"/>
        </w:rPr>
        <w:t>……………………………………………</w:t>
      </w:r>
      <w:r w:rsidRPr="007A5790">
        <w:rPr>
          <w:rFonts w:ascii="Times New Roman" w:hAnsi="Times New Roman"/>
          <w:sz w:val="24"/>
        </w:rPr>
        <w:t>………….)</w:t>
      </w:r>
    </w:p>
    <w:p w14:paraId="79CF20C5" w14:textId="77777777" w:rsidR="003C662E" w:rsidRPr="007A5790" w:rsidRDefault="003C662E" w:rsidP="003C662E">
      <w:pPr>
        <w:spacing w:after="0" w:line="360" w:lineRule="auto"/>
        <w:ind w:left="284"/>
        <w:jc w:val="both"/>
        <w:rPr>
          <w:rFonts w:ascii="Times New Roman" w:hAnsi="Times New Roman"/>
          <w:sz w:val="24"/>
        </w:rPr>
      </w:pPr>
    </w:p>
    <w:p w14:paraId="04F2274E" w14:textId="0B3E7867" w:rsidR="006B10EF" w:rsidRPr="002C0013" w:rsidRDefault="006B10EF" w:rsidP="006B10EF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2C0013">
        <w:rPr>
          <w:rFonts w:ascii="Times New Roman" w:hAnsi="Times New Roman"/>
          <w:sz w:val="24"/>
        </w:rPr>
        <w:t xml:space="preserve">Kwota wynagrodzenia, o którym mowa w </w:t>
      </w:r>
      <w:r w:rsidRPr="002C0013">
        <w:rPr>
          <w:rFonts w:ascii="Times New Roman" w:hAnsi="Times New Roman"/>
          <w:sz w:val="24"/>
          <w:szCs w:val="24"/>
        </w:rPr>
        <w:t xml:space="preserve">§ </w:t>
      </w:r>
      <w:r w:rsidR="007A5790" w:rsidRPr="002C0013">
        <w:rPr>
          <w:rFonts w:ascii="Times New Roman" w:hAnsi="Times New Roman"/>
          <w:sz w:val="24"/>
          <w:szCs w:val="24"/>
        </w:rPr>
        <w:t>5</w:t>
      </w:r>
      <w:r w:rsidRPr="002C0013">
        <w:rPr>
          <w:rFonts w:ascii="Times New Roman" w:hAnsi="Times New Roman"/>
          <w:sz w:val="24"/>
          <w:szCs w:val="24"/>
        </w:rPr>
        <w:t xml:space="preserve"> </w:t>
      </w:r>
      <w:r w:rsidRPr="002C0013">
        <w:rPr>
          <w:rFonts w:ascii="Times New Roman" w:hAnsi="Times New Roman"/>
          <w:sz w:val="24"/>
        </w:rPr>
        <w:t xml:space="preserve">ust. 1 powiększona zostanie o podatek od towarów i usług (VAT) w wysokości obowiązującej w dniu wystawienia faktury. </w:t>
      </w:r>
    </w:p>
    <w:p w14:paraId="58DA990F" w14:textId="0632A98C" w:rsidR="006B10EF" w:rsidRPr="002C0013" w:rsidRDefault="006B10EF" w:rsidP="006B10EF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C0013">
        <w:rPr>
          <w:rFonts w:ascii="Times New Roman" w:hAnsi="Times New Roman"/>
          <w:sz w:val="24"/>
          <w:szCs w:val="24"/>
        </w:rPr>
        <w:lastRenderedPageBreak/>
        <w:t xml:space="preserve">Zapłata wynagrodzenia określonego w § </w:t>
      </w:r>
      <w:r w:rsidR="00AD457B" w:rsidRPr="002C0013">
        <w:rPr>
          <w:rFonts w:ascii="Times New Roman" w:hAnsi="Times New Roman"/>
          <w:sz w:val="24"/>
          <w:szCs w:val="24"/>
        </w:rPr>
        <w:t>5</w:t>
      </w:r>
      <w:r w:rsidRPr="002C0013">
        <w:rPr>
          <w:rFonts w:ascii="Times New Roman" w:hAnsi="Times New Roman"/>
          <w:sz w:val="24"/>
          <w:szCs w:val="24"/>
        </w:rPr>
        <w:t xml:space="preserve"> ust.1 nastąpi w formie przelewu na konto Wykonawcy wskazane w fakturze VAT, w terminie </w:t>
      </w:r>
      <w:r w:rsidR="00227052" w:rsidRPr="002C0013">
        <w:rPr>
          <w:rFonts w:ascii="Times New Roman" w:hAnsi="Times New Roman"/>
          <w:sz w:val="24"/>
          <w:szCs w:val="24"/>
        </w:rPr>
        <w:t>14</w:t>
      </w:r>
      <w:r w:rsidRPr="002C0013">
        <w:rPr>
          <w:rFonts w:ascii="Times New Roman" w:hAnsi="Times New Roman"/>
          <w:sz w:val="24"/>
          <w:szCs w:val="24"/>
        </w:rPr>
        <w:t xml:space="preserve"> dni od daty </w:t>
      </w:r>
      <w:r w:rsidR="00227052" w:rsidRPr="002C0013">
        <w:rPr>
          <w:rFonts w:ascii="Times New Roman" w:hAnsi="Times New Roman"/>
          <w:sz w:val="24"/>
          <w:szCs w:val="24"/>
        </w:rPr>
        <w:t>dostarczenia</w:t>
      </w:r>
      <w:r w:rsidRPr="002C0013">
        <w:rPr>
          <w:rFonts w:ascii="Times New Roman" w:hAnsi="Times New Roman"/>
          <w:sz w:val="24"/>
          <w:szCs w:val="24"/>
        </w:rPr>
        <w:t xml:space="preserve"> faktury VAT po wydaniu dokumentacji wraz z dowodem złożenia wniosku o pozwolenie na budowę</w:t>
      </w:r>
      <w:r w:rsidR="00867E86" w:rsidRPr="002C0013">
        <w:rPr>
          <w:rFonts w:ascii="Times New Roman" w:hAnsi="Times New Roman"/>
          <w:sz w:val="24"/>
          <w:szCs w:val="24"/>
        </w:rPr>
        <w:t>/zgłoszeni</w:t>
      </w:r>
      <w:r w:rsidR="00227052" w:rsidRPr="002C0013">
        <w:rPr>
          <w:rFonts w:ascii="Times New Roman" w:hAnsi="Times New Roman"/>
          <w:sz w:val="24"/>
          <w:szCs w:val="24"/>
        </w:rPr>
        <w:t>e robót budowlanych</w:t>
      </w:r>
      <w:r w:rsidRPr="002C0013">
        <w:rPr>
          <w:rFonts w:ascii="Times New Roman" w:hAnsi="Times New Roman"/>
          <w:sz w:val="24"/>
          <w:szCs w:val="24"/>
        </w:rPr>
        <w:t xml:space="preserve"> oraz protokołem zdawczo-odbiorczym przygotowanym przez Wykonawcę, podpisanym przez obie strony. </w:t>
      </w:r>
    </w:p>
    <w:p w14:paraId="1DAB19C5" w14:textId="3EB6D16C" w:rsidR="00227052" w:rsidRPr="002C0013" w:rsidRDefault="00227052" w:rsidP="006B10EF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C0013">
        <w:rPr>
          <w:rFonts w:ascii="Times New Roman" w:hAnsi="Times New Roman"/>
          <w:sz w:val="24"/>
          <w:szCs w:val="24"/>
        </w:rPr>
        <w:t xml:space="preserve">Wykonawca zobowiązuje się do dostarczenia Zamawiającemu faktury, o której mowa w ust. 3 w terminie umożliwiającym dokonanie płatności do 31 sierpnia 2026 r. </w:t>
      </w:r>
    </w:p>
    <w:p w14:paraId="7A2B4EC0" w14:textId="4A5F180F" w:rsidR="006B10EF" w:rsidRPr="002C0013" w:rsidRDefault="006B10EF" w:rsidP="006B10EF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C0013">
        <w:rPr>
          <w:rFonts w:ascii="Times New Roman" w:hAnsi="Times New Roman"/>
          <w:sz w:val="24"/>
          <w:szCs w:val="24"/>
        </w:rPr>
        <w:t>Jeśli po odbiorze przedmiotu umowy zaistnieje konieczność wprowadzenia zmian projektowych</w:t>
      </w:r>
      <w:r w:rsidR="004D557A" w:rsidRPr="002C0013">
        <w:rPr>
          <w:rFonts w:ascii="Times New Roman" w:hAnsi="Times New Roman"/>
          <w:sz w:val="24"/>
          <w:szCs w:val="24"/>
        </w:rPr>
        <w:t>,</w:t>
      </w:r>
      <w:r w:rsidRPr="002C0013">
        <w:rPr>
          <w:rFonts w:ascii="Times New Roman" w:hAnsi="Times New Roman"/>
          <w:sz w:val="24"/>
          <w:szCs w:val="24"/>
        </w:rPr>
        <w:t xml:space="preserve"> Wykonawca zobowiązuje się do opracowania zmian</w:t>
      </w:r>
      <w:r w:rsidR="004D557A" w:rsidRPr="002C0013">
        <w:rPr>
          <w:rFonts w:ascii="Times New Roman" w:hAnsi="Times New Roman"/>
          <w:sz w:val="24"/>
          <w:szCs w:val="24"/>
        </w:rPr>
        <w:t xml:space="preserve"> niezbędnych do realizacji inwestycji</w:t>
      </w:r>
      <w:r w:rsidRPr="002C0013">
        <w:rPr>
          <w:rFonts w:ascii="Times New Roman" w:hAnsi="Times New Roman"/>
          <w:sz w:val="24"/>
          <w:szCs w:val="24"/>
        </w:rPr>
        <w:t xml:space="preserve"> bez dodatkowego wynagrodzenia</w:t>
      </w:r>
      <w:r w:rsidR="004D557A" w:rsidRPr="002C0013">
        <w:rPr>
          <w:rFonts w:ascii="Times New Roman" w:hAnsi="Times New Roman"/>
          <w:sz w:val="24"/>
          <w:szCs w:val="24"/>
        </w:rPr>
        <w:t>.</w:t>
      </w:r>
    </w:p>
    <w:p w14:paraId="6A79155B" w14:textId="4162B2DF" w:rsidR="006B10EF" w:rsidRPr="002C0013" w:rsidRDefault="006B10EF" w:rsidP="006B10EF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8"/>
          <w:szCs w:val="24"/>
        </w:rPr>
      </w:pPr>
      <w:r w:rsidRPr="002C0013">
        <w:rPr>
          <w:rFonts w:ascii="Times New Roman" w:hAnsi="Times New Roman"/>
          <w:sz w:val="24"/>
        </w:rPr>
        <w:t>Z kwoty należnej Wykonawcy, Zamawiający może potrącić kwoty należne mu od Wykonawcy z tytułu kar umownych, odszkodowań i innych tytułów przewidzianych w umowie.</w:t>
      </w:r>
    </w:p>
    <w:p w14:paraId="0274E963" w14:textId="5AEA2E32" w:rsidR="00FE3ED7" w:rsidRPr="007A5790" w:rsidRDefault="00FE3ED7" w:rsidP="006B10EF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2C0013">
        <w:rPr>
          <w:rFonts w:ascii="Times New Roman" w:hAnsi="Times New Roman"/>
          <w:sz w:val="24"/>
        </w:rPr>
        <w:t xml:space="preserve">Wynagrodzenie, o którym mowa w ust. 1, jest niezmienne w czasie trwania Umowy i nie </w:t>
      </w:r>
      <w:r w:rsidRPr="007A5790">
        <w:rPr>
          <w:rFonts w:ascii="Times New Roman" w:hAnsi="Times New Roman"/>
          <w:sz w:val="24"/>
        </w:rPr>
        <w:t>podlega waloryzacji, a Wykonawca ponosi pełne ryzyko związane z prawidłowym oszacowaniem wszelkich kosztów realizacji przedmiotu Umowy</w:t>
      </w:r>
    </w:p>
    <w:p w14:paraId="1A7378B8" w14:textId="72877D68" w:rsidR="007338B3" w:rsidRDefault="007338B3" w:rsidP="007446C0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31437F">
        <w:rPr>
          <w:rFonts w:ascii="Times New Roman" w:hAnsi="Times New Roman"/>
          <w:sz w:val="24"/>
        </w:rPr>
        <w:t xml:space="preserve">Wynagrodzenie obejmuje pełny zakres rzeczowy określony w § 1 umowy oraz inne koszty związane z realizacją przedmiotu umowy określone w </w:t>
      </w:r>
      <w:r>
        <w:rPr>
          <w:rFonts w:ascii="Times New Roman" w:hAnsi="Times New Roman"/>
          <w:sz w:val="24"/>
        </w:rPr>
        <w:t>zapytaniu ofertowym</w:t>
      </w:r>
      <w:r w:rsidRPr="007446C0">
        <w:rPr>
          <w:rFonts w:ascii="Times New Roman" w:hAnsi="Times New Roman"/>
          <w:sz w:val="24"/>
        </w:rPr>
        <w:t xml:space="preserve">. W przypadku pominięcia w ofercie jakiejkolwiek pozycji </w:t>
      </w:r>
      <w:r>
        <w:rPr>
          <w:rFonts w:ascii="Times New Roman" w:hAnsi="Times New Roman"/>
          <w:sz w:val="24"/>
        </w:rPr>
        <w:t>prac</w:t>
      </w:r>
      <w:r w:rsidRPr="0031437F">
        <w:rPr>
          <w:rFonts w:ascii="Times New Roman" w:hAnsi="Times New Roman"/>
          <w:sz w:val="24"/>
        </w:rPr>
        <w:t xml:space="preserve"> wynikających z dokumentacji ofertowej Wykonawca wykona te </w:t>
      </w:r>
      <w:r>
        <w:rPr>
          <w:rFonts w:ascii="Times New Roman" w:hAnsi="Times New Roman"/>
          <w:sz w:val="24"/>
        </w:rPr>
        <w:t>prace</w:t>
      </w:r>
      <w:r w:rsidRPr="007446C0">
        <w:rPr>
          <w:rFonts w:ascii="Times New Roman" w:hAnsi="Times New Roman"/>
          <w:sz w:val="24"/>
        </w:rPr>
        <w:t xml:space="preserve"> w ramach wynagrodzenia, o którym mowa w ust. 1 bez prawa roszczeń z tego tytułu.</w:t>
      </w:r>
    </w:p>
    <w:p w14:paraId="557B5426" w14:textId="3E493B44" w:rsidR="007338B3" w:rsidRPr="007446C0" w:rsidRDefault="007338B3" w:rsidP="007446C0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7446C0">
        <w:rPr>
          <w:rFonts w:ascii="Times New Roman" w:hAnsi="Times New Roman"/>
          <w:sz w:val="24"/>
        </w:rPr>
        <w:t>Wynagrodzenie za przedmiot umowy nie może wzrosnąć z uwagi na błędy popełnione przez Wykonawcę przy ustalaniu przedmiaru i obliczaniu wynagrodzenia.</w:t>
      </w:r>
    </w:p>
    <w:p w14:paraId="01E6D53B" w14:textId="2DAE849B" w:rsidR="00D046C1" w:rsidRPr="007446C0" w:rsidRDefault="00D046C1" w:rsidP="007446C0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7446C0">
        <w:rPr>
          <w:rFonts w:ascii="Times New Roman" w:hAnsi="Times New Roman"/>
          <w:sz w:val="24"/>
        </w:rPr>
        <w:t>Jeżeli w toku realizacji</w:t>
      </w:r>
      <w:r>
        <w:rPr>
          <w:rFonts w:ascii="Times New Roman" w:hAnsi="Times New Roman"/>
          <w:sz w:val="24"/>
        </w:rPr>
        <w:t xml:space="preserve"> prac</w:t>
      </w:r>
      <w:r w:rsidRPr="007446C0">
        <w:rPr>
          <w:rFonts w:ascii="Times New Roman" w:hAnsi="Times New Roman"/>
          <w:sz w:val="24"/>
        </w:rPr>
        <w:t xml:space="preserve"> wystąpi konieczność wykonania </w:t>
      </w:r>
      <w:r>
        <w:rPr>
          <w:rFonts w:ascii="Times New Roman" w:hAnsi="Times New Roman"/>
          <w:sz w:val="24"/>
        </w:rPr>
        <w:t>prac</w:t>
      </w:r>
      <w:r w:rsidRPr="007446C0">
        <w:rPr>
          <w:rFonts w:ascii="Times New Roman" w:hAnsi="Times New Roman"/>
          <w:sz w:val="24"/>
        </w:rPr>
        <w:t xml:space="preserve"> dodatkowych, których nie obejmuje dokumentacja nie przekraczających 20% ceny ryczałtowej, których nie można było wcześniej przewidzieć oraz gdy z przyczyn technicznych lub gospodarczych nie można oddzielić </w:t>
      </w:r>
      <w:r>
        <w:rPr>
          <w:rFonts w:ascii="Times New Roman" w:hAnsi="Times New Roman"/>
          <w:sz w:val="24"/>
        </w:rPr>
        <w:t>prac</w:t>
      </w:r>
      <w:r w:rsidRPr="007446C0">
        <w:rPr>
          <w:rFonts w:ascii="Times New Roman" w:hAnsi="Times New Roman"/>
          <w:sz w:val="24"/>
        </w:rPr>
        <w:t xml:space="preserve"> dodatkowych od przedmiotu umowy podstawowej, Wykonawca zobowiązany jest te </w:t>
      </w:r>
      <w:r>
        <w:rPr>
          <w:rFonts w:ascii="Times New Roman" w:hAnsi="Times New Roman"/>
          <w:sz w:val="24"/>
        </w:rPr>
        <w:t>prace</w:t>
      </w:r>
      <w:r w:rsidRPr="007446C0">
        <w:rPr>
          <w:rFonts w:ascii="Times New Roman" w:hAnsi="Times New Roman"/>
          <w:sz w:val="24"/>
        </w:rPr>
        <w:t xml:space="preserve"> realizować, po uzgodnieniu z Zamawiającym zakresu rzeczowego, terminu i wynagrodzenia na podstawie zatwierdzonego protokołu konieczności.</w:t>
      </w:r>
    </w:p>
    <w:p w14:paraId="0F8EF7C0" w14:textId="77777777" w:rsidR="00D046C1" w:rsidRPr="007446C0" w:rsidRDefault="00D046C1" w:rsidP="007446C0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7446C0">
        <w:rPr>
          <w:rFonts w:ascii="Times New Roman" w:hAnsi="Times New Roman"/>
          <w:sz w:val="24"/>
        </w:rPr>
        <w:t>Zamawiający może odmówić zapłaty wynagrodzenia za roboty dodatkowe lub zamienne wykonane bez jego uprzedniej zgody.</w:t>
      </w:r>
    </w:p>
    <w:p w14:paraId="64FB0AA1" w14:textId="16C0FC26" w:rsidR="00FE3ED7" w:rsidRPr="002C0013" w:rsidRDefault="00FE3ED7" w:rsidP="006B10EF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7A5790">
        <w:rPr>
          <w:rFonts w:ascii="Times New Roman" w:hAnsi="Times New Roman"/>
          <w:sz w:val="24"/>
        </w:rPr>
        <w:t xml:space="preserve">Wykonawca jest zobowiązany podać na fakturze adnotację „mechanizm podzielonej płatności” jeżeli obowiązek taki wynika z przepisów podatkowych. W takiej sytuacji, wynagrodzenie zostanie zapłacone z uwzględnieniem przepisów art. 108 ust. 1 ustawy o </w:t>
      </w:r>
      <w:r w:rsidRPr="002C0013">
        <w:rPr>
          <w:rFonts w:ascii="Times New Roman" w:hAnsi="Times New Roman"/>
          <w:sz w:val="24"/>
        </w:rPr>
        <w:t xml:space="preserve">podatku od towarów i usług (tj. Dz.U. 2024 poz.361 ze </w:t>
      </w:r>
      <w:proofErr w:type="spellStart"/>
      <w:r w:rsidRPr="002C0013">
        <w:rPr>
          <w:rFonts w:ascii="Times New Roman" w:hAnsi="Times New Roman"/>
          <w:sz w:val="24"/>
        </w:rPr>
        <w:t>zm</w:t>
      </w:r>
      <w:proofErr w:type="spellEnd"/>
      <w:r w:rsidRPr="002C0013">
        <w:rPr>
          <w:rFonts w:ascii="Times New Roman" w:hAnsi="Times New Roman"/>
          <w:sz w:val="24"/>
        </w:rPr>
        <w:t>), zwanej dalej „ustawa o VAT”.</w:t>
      </w:r>
    </w:p>
    <w:p w14:paraId="0495FACD" w14:textId="58B61CA2" w:rsidR="008A4B71" w:rsidRPr="002C0013" w:rsidRDefault="008A4B71" w:rsidP="006B10EF">
      <w:pPr>
        <w:numPr>
          <w:ilvl w:val="0"/>
          <w:numId w:val="6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</w:rPr>
      </w:pPr>
      <w:r w:rsidRPr="002C0013">
        <w:rPr>
          <w:rFonts w:ascii="Times New Roman" w:hAnsi="Times New Roman"/>
          <w:sz w:val="24"/>
        </w:rPr>
        <w:t>Strony ustalają, że faktury VAT w ramach niniejszej umowy będą wystawiane przez Wykonawcę wyłącznie w formie faktur ustrukturyzowanych, za pośrednictwem Krajowego Systemu e-Faktur (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 xml:space="preserve">). Faktura ustrukturyzowana zostanie uznana za doręczoną w dniu, w którym zostanie jej nadany numer identyfikujący w 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 xml:space="preserve">. W przypadku awarii 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 xml:space="preserve">, uniemożliwiającej wystawienie faktury, dopuszcza się wystawienie faktury w trybie offline, zgodnie z wytycznymi Ministerstwa Finansów. Wystawienie faktury w trybie offline nie zwalnia Wykonawcy z obowiązku późniejszego przesłania jej do 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 xml:space="preserve"> po usunięciu awarii. Dzierżawca wyraża zgodę na odbieranie faktur wyłącznie za pośrednictwem 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 xml:space="preserve">. Każda ze stron zobowiązuje się do zapewnienia sobie odpowiednich uprawnień dostępowych do 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 xml:space="preserve"> w celu wystawiania i odbierania faktur ustrukturyzowanych. Strony zobowiązują się do bieżącej weryfikacji faktur w 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 xml:space="preserve"> i niezwłocznego zgłaszania ewentualnych błędów czy niezgodności. Wszelkie korekty do faktur ustrukturyzowanych </w:t>
      </w:r>
      <w:r w:rsidRPr="002C0013">
        <w:rPr>
          <w:rFonts w:ascii="Times New Roman" w:hAnsi="Times New Roman"/>
          <w:sz w:val="24"/>
        </w:rPr>
        <w:lastRenderedPageBreak/>
        <w:t xml:space="preserve">będą dokonywane wyłącznie za pośrednictwem 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 xml:space="preserve">, zgodnie z obowiązującymi przepisami. Strony zobowiązują się do przetwarzania danych osobowych zawartych w fakturach wyłącznie w celu i w zakresie niezbędnym do realizacji obowiązków związanych z </w:t>
      </w:r>
      <w:proofErr w:type="spellStart"/>
      <w:r w:rsidRPr="002C0013">
        <w:rPr>
          <w:rFonts w:ascii="Times New Roman" w:hAnsi="Times New Roman"/>
          <w:sz w:val="24"/>
        </w:rPr>
        <w:t>KSeF</w:t>
      </w:r>
      <w:proofErr w:type="spellEnd"/>
      <w:r w:rsidRPr="002C0013">
        <w:rPr>
          <w:rFonts w:ascii="Times New Roman" w:hAnsi="Times New Roman"/>
          <w:sz w:val="24"/>
        </w:rPr>
        <w:t>.</w:t>
      </w:r>
    </w:p>
    <w:p w14:paraId="0F691CF3" w14:textId="77777777" w:rsidR="006B10EF" w:rsidRPr="002C0013" w:rsidRDefault="006B10EF" w:rsidP="006B10EF">
      <w:pPr>
        <w:spacing w:after="0" w:line="240" w:lineRule="auto"/>
        <w:ind w:left="284"/>
        <w:jc w:val="both"/>
        <w:rPr>
          <w:rFonts w:ascii="Times New Roman" w:hAnsi="Times New Roman"/>
          <w:sz w:val="16"/>
          <w:szCs w:val="24"/>
        </w:rPr>
      </w:pPr>
    </w:p>
    <w:p w14:paraId="4E883F6A" w14:textId="7BAFEC45" w:rsidR="006B10EF" w:rsidRPr="007A5790" w:rsidRDefault="006B10EF" w:rsidP="006B10E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§ </w:t>
      </w:r>
      <w:r w:rsidR="007A5790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6</w:t>
      </w:r>
      <w:r w:rsidR="00FE3ED7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Odbiór prac</w:t>
      </w:r>
    </w:p>
    <w:p w14:paraId="5BF594A1" w14:textId="77777777" w:rsidR="006B10EF" w:rsidRPr="007A5790" w:rsidRDefault="006B10EF" w:rsidP="006B10EF">
      <w:pPr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lang w:eastAsia="pl-PL"/>
        </w:rPr>
      </w:pPr>
      <w:r w:rsidRPr="007A5790">
        <w:rPr>
          <w:rFonts w:ascii="Times New Roman" w:hAnsi="Times New Roman"/>
          <w:sz w:val="24"/>
          <w:lang w:eastAsia="pl-PL"/>
        </w:rPr>
        <w:t>Miejscem odbioru o</w:t>
      </w:r>
      <w:hyperlink r:id="rId8" w:history="1">
        <w:r w:rsidRPr="007A5790">
          <w:rPr>
            <w:rFonts w:ascii="Times New Roman" w:hAnsi="Times New Roman"/>
            <w:sz w:val="24"/>
            <w:lang w:eastAsia="pl-PL"/>
          </w:rPr>
          <w:t>prac</w:t>
        </w:r>
      </w:hyperlink>
      <w:r w:rsidRPr="007A5790">
        <w:rPr>
          <w:rFonts w:ascii="Times New Roman" w:hAnsi="Times New Roman"/>
          <w:sz w:val="24"/>
          <w:lang w:eastAsia="pl-PL"/>
        </w:rPr>
        <w:t>owań projektowych wykonanych na podstawie niniejszej umowy będzie siedziba Świętokrzyskiej Spółdzielni Mieszkaniowej, 25-547 Kielce, ul. Warszawska 155.</w:t>
      </w:r>
    </w:p>
    <w:p w14:paraId="7753DD7F" w14:textId="6D32E117" w:rsidR="006B10EF" w:rsidRPr="007A5790" w:rsidRDefault="006B10EF" w:rsidP="006B10EF">
      <w:pPr>
        <w:numPr>
          <w:ilvl w:val="0"/>
          <w:numId w:val="7"/>
        </w:numPr>
        <w:spacing w:after="120" w:line="240" w:lineRule="auto"/>
        <w:ind w:left="284" w:hanging="284"/>
        <w:jc w:val="both"/>
        <w:rPr>
          <w:rFonts w:ascii="Times New Roman" w:hAnsi="Times New Roman"/>
          <w:sz w:val="24"/>
          <w:lang w:eastAsia="pl-PL"/>
        </w:rPr>
      </w:pPr>
      <w:r w:rsidRPr="007A5790">
        <w:rPr>
          <w:rFonts w:ascii="Times New Roman" w:hAnsi="Times New Roman"/>
          <w:sz w:val="24"/>
          <w:lang w:eastAsia="pl-PL"/>
        </w:rPr>
        <w:t>Dokumentem potwierdzającym przyjęcie oraz odbiór przez Zamawiającego przedmiotu umowy będzie protokół zdawczo-odbiorczy pod</w:t>
      </w:r>
      <w:r w:rsidRPr="007A5790">
        <w:rPr>
          <w:rFonts w:ascii="Times New Roman" w:hAnsi="Times New Roman"/>
          <w:sz w:val="24"/>
          <w:lang w:eastAsia="pl-PL"/>
        </w:rPr>
        <w:softHyphen/>
        <w:t>pisany przez obie strony umowy</w:t>
      </w:r>
      <w:r w:rsidR="00FE3ED7" w:rsidRPr="007A5790">
        <w:rPr>
          <w:rFonts w:ascii="Times New Roman" w:hAnsi="Times New Roman"/>
          <w:sz w:val="24"/>
          <w:lang w:eastAsia="pl-PL"/>
        </w:rPr>
        <w:t xml:space="preserve"> (załącznik nr 3)</w:t>
      </w:r>
      <w:r w:rsidR="004D557A">
        <w:rPr>
          <w:rFonts w:ascii="Times New Roman" w:hAnsi="Times New Roman"/>
          <w:sz w:val="24"/>
          <w:lang w:eastAsia="pl-PL"/>
        </w:rPr>
        <w:t>.</w:t>
      </w:r>
    </w:p>
    <w:p w14:paraId="67653863" w14:textId="77777777" w:rsidR="006B10EF" w:rsidRPr="007A5790" w:rsidRDefault="006B10EF" w:rsidP="006B10EF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lang w:eastAsia="pl-PL"/>
        </w:rPr>
      </w:pPr>
      <w:r w:rsidRPr="007A5790">
        <w:rPr>
          <w:rFonts w:ascii="Times New Roman" w:hAnsi="Times New Roman"/>
          <w:sz w:val="24"/>
        </w:rPr>
        <w:t>Podpisany protokół zdawczo-odbiorczy będzie stanowił podstawę do wystawienia faktury.</w:t>
      </w:r>
      <w:r w:rsidRPr="007A5790">
        <w:rPr>
          <w:rFonts w:ascii="Times New Roman" w:hAnsi="Times New Roman"/>
          <w:sz w:val="24"/>
          <w:lang w:eastAsia="pl-PL"/>
        </w:rPr>
        <w:t xml:space="preserve"> </w:t>
      </w:r>
    </w:p>
    <w:p w14:paraId="3131137E" w14:textId="77777777" w:rsidR="006B10EF" w:rsidRPr="007A5790" w:rsidRDefault="006B10EF" w:rsidP="006B10EF">
      <w:pPr>
        <w:spacing w:after="0" w:line="240" w:lineRule="auto"/>
        <w:jc w:val="both"/>
        <w:rPr>
          <w:rFonts w:ascii="Times New Roman" w:hAnsi="Times New Roman"/>
          <w:sz w:val="24"/>
          <w:lang w:eastAsia="pl-PL"/>
        </w:rPr>
      </w:pPr>
    </w:p>
    <w:p w14:paraId="42C5A755" w14:textId="01896E6D" w:rsidR="006B10EF" w:rsidRPr="007A5790" w:rsidRDefault="006B10EF" w:rsidP="006B10EF">
      <w:pPr>
        <w:spacing w:after="0" w:line="360" w:lineRule="auto"/>
        <w:jc w:val="center"/>
        <w:rPr>
          <w:rFonts w:ascii="Times New Roman" w:eastAsia="Times New Roman" w:hAnsi="Times New Roman"/>
          <w:sz w:val="26"/>
          <w:szCs w:val="26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§ </w:t>
      </w:r>
      <w:r w:rsidR="007A5790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7 Prawa autorskie</w:t>
      </w:r>
    </w:p>
    <w:p w14:paraId="33B14A8F" w14:textId="316969B5" w:rsidR="006B10EF" w:rsidRPr="007446C0" w:rsidRDefault="006B10EF" w:rsidP="007446C0">
      <w:pPr>
        <w:pStyle w:val="Akapitzlist"/>
        <w:numPr>
          <w:ilvl w:val="0"/>
          <w:numId w:val="28"/>
        </w:num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446C0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w ramach wynagrodzenia </w:t>
      </w:r>
      <w:r w:rsidR="007A5790" w:rsidRPr="007446C0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określonego w </w:t>
      </w:r>
      <w:r w:rsidRPr="007446C0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r w:rsidR="007A5790" w:rsidRPr="007446C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E3ED7" w:rsidRPr="007446C0"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Pr="007446C0">
        <w:rPr>
          <w:rFonts w:ascii="Times New Roman" w:eastAsia="Times New Roman" w:hAnsi="Times New Roman"/>
          <w:sz w:val="24"/>
          <w:szCs w:val="24"/>
          <w:lang w:eastAsia="pl-PL"/>
        </w:rPr>
        <w:t xml:space="preserve"> ust.1 umowy nabywa autorskie prawa majątkowe do dokumentacji stanowiącej przedmiot niniejszej umowy z datą jej przekazania przez Wykonawcę, w zakresie prawa do rozporządzania, przetwarzania i korzystania</w:t>
      </w:r>
      <w:r w:rsidR="00DF1FC8" w:rsidRPr="007446C0">
        <w:rPr>
          <w:rFonts w:ascii="Times New Roman" w:eastAsia="Times New Roman" w:hAnsi="Times New Roman"/>
          <w:sz w:val="24"/>
          <w:szCs w:val="24"/>
          <w:lang w:eastAsia="pl-PL"/>
        </w:rPr>
        <w:t xml:space="preserve"> na wszelkich polach eksploatacji, o których mowa w art. 50 ustawy prawo autorskie i prawach pokrewnych</w:t>
      </w:r>
      <w:r w:rsidRPr="007446C0">
        <w:rPr>
          <w:rFonts w:ascii="Times New Roman" w:eastAsia="Times New Roman" w:hAnsi="Times New Roman"/>
          <w:sz w:val="24"/>
          <w:szCs w:val="24"/>
          <w:lang w:eastAsia="pl-PL"/>
        </w:rPr>
        <w:t>, w tym prawa na wykonanie zależnego prawa autorskiego, w następującym zakresie:</w:t>
      </w:r>
    </w:p>
    <w:p w14:paraId="33863242" w14:textId="77777777" w:rsidR="006B10EF" w:rsidRPr="007A5790" w:rsidRDefault="006B10EF" w:rsidP="006B10EF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 używania w formie zapisu na papierze lub nośnikach formy elektronicznej,</w:t>
      </w:r>
    </w:p>
    <w:p w14:paraId="3E42CD71" w14:textId="77777777" w:rsidR="006B10EF" w:rsidRPr="007A5790" w:rsidRDefault="006B10EF" w:rsidP="006B10EF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wykorzystywania i udostępniania w całości lub części,</w:t>
      </w:r>
    </w:p>
    <w:p w14:paraId="23D03C1F" w14:textId="77777777" w:rsidR="006B10EF" w:rsidRPr="007A5790" w:rsidRDefault="006B10EF" w:rsidP="006B10EF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utrwalenia i zwielokrotnienia całości opracowania lub jego części – wytwarzanie w formie papierowej i cyfrowej,</w:t>
      </w:r>
    </w:p>
    <w:p w14:paraId="069F4376" w14:textId="77777777" w:rsidR="006B10EF" w:rsidRPr="007A5790" w:rsidRDefault="006B10EF" w:rsidP="006B10EF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obrotu oryginałem lub kopiami, na których opracowanie zostało utrwalone, tj. wprowadzenie do obrotu, użyczenie, najem, publiczny pokaz oryginału lub kopii,</w:t>
      </w:r>
    </w:p>
    <w:p w14:paraId="26EBC34F" w14:textId="7CD7D8E1" w:rsidR="006B10EF" w:rsidRPr="007A5790" w:rsidRDefault="006B10EF" w:rsidP="006B10EF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 xml:space="preserve">modyfikacji przedmiotu umowy </w:t>
      </w:r>
    </w:p>
    <w:p w14:paraId="3DB08571" w14:textId="77777777" w:rsidR="006B10EF" w:rsidRDefault="006B10EF" w:rsidP="007446C0">
      <w:pPr>
        <w:pStyle w:val="Akapitzlist"/>
        <w:numPr>
          <w:ilvl w:val="0"/>
          <w:numId w:val="28"/>
        </w:num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sz w:val="24"/>
          <w:szCs w:val="24"/>
          <w:lang w:eastAsia="pl-PL"/>
        </w:rPr>
        <w:t>Wykonawca oświadcza, że osoby trzecie nie uzyskały ani nie uzyskają autorskich praw majątkowych do przedmiotu umowy.</w:t>
      </w:r>
    </w:p>
    <w:p w14:paraId="6377BB23" w14:textId="79C51016" w:rsidR="00DF1FC8" w:rsidRPr="007A5790" w:rsidRDefault="00DF1FC8" w:rsidP="007446C0">
      <w:pPr>
        <w:pStyle w:val="Akapitzlist"/>
        <w:numPr>
          <w:ilvl w:val="0"/>
          <w:numId w:val="28"/>
        </w:numPr>
        <w:spacing w:after="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6769">
        <w:rPr>
          <w:rFonts w:ascii="Times New Roman" w:hAnsi="Times New Roman"/>
        </w:rPr>
        <w:t xml:space="preserve">Wykonawca oświadcza i zapewnia, że wykonanie powyższych postanowień nie narusza żadnych praw osób trzecich, a w przypadku takiego naruszenia zobowiązuje się pokryć wszelką wynikłą z tego tytułu szkodę i podjąć wszelkie nakazane działania w celu naprawienia dokonanych naruszeń. Wykonawca  podejmie również wszelkie kroki niezbędne dla zapewnienia nabycia powyższych praw przez </w:t>
      </w:r>
      <w:r>
        <w:rPr>
          <w:rFonts w:ascii="Times New Roman" w:hAnsi="Times New Roman"/>
        </w:rPr>
        <w:t>Zamawiającego</w:t>
      </w:r>
      <w:r w:rsidRPr="00A06769">
        <w:rPr>
          <w:rFonts w:ascii="Times New Roman" w:hAnsi="Times New Roman"/>
        </w:rPr>
        <w:t xml:space="preserve"> bez dodatkowej opłaty i bez ograniczeń (w tym także ograniczeń czasowych). Wykonawca  zwalnia </w:t>
      </w:r>
      <w:r>
        <w:rPr>
          <w:rFonts w:ascii="Times New Roman" w:hAnsi="Times New Roman"/>
        </w:rPr>
        <w:t>Zamawiającego</w:t>
      </w:r>
      <w:r w:rsidRPr="00A06769">
        <w:rPr>
          <w:rFonts w:ascii="Times New Roman" w:hAnsi="Times New Roman"/>
        </w:rPr>
        <w:t xml:space="preserve"> z wszelkich roszczeń, odpowiedzialności, strat, szkód, kosztów i wydatków (łącznie z kosztami prawnymi), wynikających z dokonanego naruszenia.</w:t>
      </w:r>
    </w:p>
    <w:p w14:paraId="6C131185" w14:textId="77777777" w:rsidR="00B14E40" w:rsidRPr="007A5790" w:rsidRDefault="00B14E40" w:rsidP="006B10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14:paraId="37FC0E6D" w14:textId="3A77BBBB" w:rsidR="006B10EF" w:rsidRPr="007A5790" w:rsidRDefault="006B10EF" w:rsidP="006B10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§ </w:t>
      </w:r>
      <w:r w:rsidR="007A5790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8</w:t>
      </w:r>
      <w:r w:rsidR="00B14E40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Gwarancja i rękojmia</w:t>
      </w:r>
    </w:p>
    <w:p w14:paraId="5BC24549" w14:textId="3E667186" w:rsidR="006B10EF" w:rsidRPr="002C0013" w:rsidRDefault="006B10EF" w:rsidP="006B10EF">
      <w:pPr>
        <w:pStyle w:val="Akapitzlist"/>
        <w:numPr>
          <w:ilvl w:val="0"/>
          <w:numId w:val="11"/>
        </w:numPr>
        <w:spacing w:before="100" w:beforeAutospacing="1"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6"/>
          <w:lang w:eastAsia="pl-PL"/>
        </w:rPr>
      </w:pPr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>Wykonawca udziela na wykonane opracowania</w:t>
      </w:r>
      <w:r w:rsidR="00DF1FC8"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 gwarancji i</w:t>
      </w:r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 rękojmi na okres </w:t>
      </w:r>
      <w:r w:rsidR="004D557A" w:rsidRPr="002C0013">
        <w:rPr>
          <w:rFonts w:ascii="Times New Roman" w:eastAsia="Times New Roman" w:hAnsi="Times New Roman"/>
          <w:b/>
          <w:bCs/>
          <w:sz w:val="24"/>
          <w:szCs w:val="26"/>
          <w:lang w:eastAsia="pl-PL"/>
        </w:rPr>
        <w:t>60</w:t>
      </w:r>
      <w:r w:rsidR="0032500F" w:rsidRPr="002C0013">
        <w:rPr>
          <w:rFonts w:ascii="Times New Roman" w:eastAsia="Times New Roman" w:hAnsi="Times New Roman"/>
          <w:b/>
          <w:bCs/>
          <w:sz w:val="24"/>
          <w:szCs w:val="26"/>
          <w:lang w:eastAsia="pl-PL"/>
        </w:rPr>
        <w:t xml:space="preserve"> </w:t>
      </w:r>
      <w:r w:rsidRPr="002C0013">
        <w:rPr>
          <w:rFonts w:ascii="Times New Roman" w:eastAsia="Times New Roman" w:hAnsi="Times New Roman"/>
          <w:b/>
          <w:bCs/>
          <w:sz w:val="24"/>
          <w:szCs w:val="26"/>
          <w:lang w:eastAsia="pl-PL"/>
        </w:rPr>
        <w:t xml:space="preserve">miesięcy </w:t>
      </w:r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>licząc od daty przekazania Zamawiającemu przedmiotu umowy nie krócej jednak niż do dnia upływu 12 miesięcy od daty zrealizowania robót wykonanych na podstawie opracowanej przez Wykonawcę dokumentacji projektowo-kosztorysowej</w:t>
      </w:r>
      <w:ins w:id="0" w:author="Piotr Brodowski (EXT)" w:date="2026-01-14T10:19:00Z">
        <w:r w:rsidR="00DF1FC8" w:rsidRPr="002C0013">
          <w:rPr>
            <w:rFonts w:ascii="Times New Roman" w:eastAsia="Times New Roman" w:hAnsi="Times New Roman"/>
            <w:bCs/>
            <w:sz w:val="24"/>
            <w:szCs w:val="26"/>
            <w:lang w:eastAsia="pl-PL"/>
          </w:rPr>
          <w:t>.</w:t>
        </w:r>
      </w:ins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, </w:t>
      </w:r>
    </w:p>
    <w:p w14:paraId="0278F59F" w14:textId="77777777" w:rsidR="00FE3ED7" w:rsidRPr="002C0013" w:rsidRDefault="006B10EF" w:rsidP="006B10EF">
      <w:pPr>
        <w:pStyle w:val="Akapitzlist"/>
        <w:numPr>
          <w:ilvl w:val="0"/>
          <w:numId w:val="11"/>
        </w:numPr>
        <w:spacing w:before="100" w:beforeAutospacing="1"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6"/>
          <w:lang w:eastAsia="pl-PL"/>
        </w:rPr>
      </w:pPr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W przypadku ujawnienia wad lub usterek w okresie rękojmi lub gwarancji Wykonawca zobowiązuje się do ich usunięcia w wyznaczonym terminie, a jeśli to nie nastąpi Zamawiający może zlecić ich usunięcie innemu podmiotowi na koszt i ryzyko Wykonawcy. </w:t>
      </w:r>
    </w:p>
    <w:p w14:paraId="1BE901C1" w14:textId="77777777" w:rsidR="004D557A" w:rsidRPr="002C0013" w:rsidRDefault="00FE3ED7" w:rsidP="004D557A">
      <w:pPr>
        <w:pStyle w:val="Akapitzlist"/>
        <w:numPr>
          <w:ilvl w:val="0"/>
          <w:numId w:val="11"/>
        </w:numPr>
        <w:spacing w:before="100" w:beforeAutospacing="1"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6"/>
          <w:lang w:eastAsia="pl-PL"/>
        </w:rPr>
      </w:pPr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lastRenderedPageBreak/>
        <w:t>W przypadku jeżeli zajdzie konieczność uzupełnienia wniosku o udzielenie pozwolenia na  budowę lub zgłoszenia robót budowlanych Wykonawca</w:t>
      </w:r>
      <w:r w:rsidR="00DF1FC8"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 niezwłocznie</w:t>
      </w:r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 </w:t>
      </w:r>
      <w:r w:rsidR="006B10EF"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 </w:t>
      </w:r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zrealizuje te czynności </w:t>
      </w:r>
      <w:r w:rsidR="0031437F"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pod rygorem zwrotu 10% wynagrodzenia ryczałtowego netto określonego w </w:t>
      </w:r>
      <w:r w:rsidR="0031437F" w:rsidRPr="002C0013">
        <w:rPr>
          <w:rFonts w:ascii="Times New Roman" w:hAnsi="Times New Roman"/>
          <w:sz w:val="24"/>
          <w:szCs w:val="24"/>
        </w:rPr>
        <w:t>§ 5 ust.1</w:t>
      </w:r>
    </w:p>
    <w:p w14:paraId="0088683E" w14:textId="028DFB29" w:rsidR="00B14E40" w:rsidRPr="002C0013" w:rsidRDefault="004D557A" w:rsidP="004D557A">
      <w:pPr>
        <w:pStyle w:val="Akapitzlist"/>
        <w:numPr>
          <w:ilvl w:val="0"/>
          <w:numId w:val="11"/>
        </w:numPr>
        <w:spacing w:before="100" w:beforeAutospacing="1"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6"/>
          <w:lang w:eastAsia="pl-PL"/>
        </w:rPr>
      </w:pPr>
      <w:bookmarkStart w:id="1" w:name="_Hlk220067150"/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Wykonawca zapewni cesję z polisy ubezpieczeniowej na rzecz Zamawiającego w kwocie nie mniejszej niż wartość zamówienia </w:t>
      </w:r>
      <w:bookmarkEnd w:id="1"/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określona </w:t>
      </w:r>
      <w:r w:rsidRPr="002C0013">
        <w:rPr>
          <w:rFonts w:ascii="Times New Roman" w:eastAsia="Times New Roman" w:hAnsi="Times New Roman"/>
          <w:b/>
          <w:sz w:val="24"/>
          <w:szCs w:val="26"/>
          <w:lang w:eastAsia="pl-PL"/>
        </w:rPr>
        <w:t xml:space="preserve">w </w:t>
      </w:r>
      <w:r w:rsidRPr="002C0013">
        <w:rPr>
          <w:rFonts w:ascii="Times New Roman" w:eastAsia="Times New Roman" w:hAnsi="Times New Roman"/>
          <w:b/>
          <w:sz w:val="26"/>
          <w:szCs w:val="26"/>
          <w:lang w:eastAsia="pl-PL"/>
        </w:rPr>
        <w:t xml:space="preserve">§ </w:t>
      </w:r>
      <w:r w:rsidRPr="002C0013">
        <w:rPr>
          <w:rFonts w:ascii="Times New Roman" w:eastAsia="Times New Roman" w:hAnsi="Times New Roman"/>
          <w:b/>
          <w:sz w:val="24"/>
          <w:szCs w:val="26"/>
          <w:lang w:eastAsia="pl-PL"/>
        </w:rPr>
        <w:t>5 ust.1</w:t>
      </w:r>
      <w:r w:rsidRPr="002C0013">
        <w:rPr>
          <w:rFonts w:ascii="Times New Roman" w:eastAsia="Times New Roman" w:hAnsi="Times New Roman"/>
          <w:bCs/>
          <w:sz w:val="24"/>
          <w:szCs w:val="26"/>
          <w:lang w:eastAsia="pl-PL"/>
        </w:rPr>
        <w:t xml:space="preserve"> </w:t>
      </w:r>
    </w:p>
    <w:p w14:paraId="0C9D608D" w14:textId="77777777" w:rsidR="006B10EF" w:rsidRPr="002C0013" w:rsidRDefault="006B10EF" w:rsidP="006B10EF">
      <w:pPr>
        <w:pStyle w:val="WW-Tekstpodstawowy3"/>
        <w:spacing w:line="276" w:lineRule="auto"/>
        <w:rPr>
          <w:sz w:val="14"/>
        </w:rPr>
      </w:pPr>
    </w:p>
    <w:p w14:paraId="0C8DB7A0" w14:textId="591AB709" w:rsidR="006B10EF" w:rsidRPr="002C0013" w:rsidRDefault="006B10EF" w:rsidP="006B10E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2C001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§ </w:t>
      </w:r>
      <w:r w:rsidR="007A5790" w:rsidRPr="002C001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9</w:t>
      </w:r>
      <w:r w:rsidR="00FE3ED7" w:rsidRPr="002C0013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Kary umowne i odstąpienie od umowy </w:t>
      </w:r>
    </w:p>
    <w:p w14:paraId="33CA23A8" w14:textId="54F502E2" w:rsidR="006B10EF" w:rsidRPr="007A5790" w:rsidRDefault="006B10EF" w:rsidP="006B10EF">
      <w:pPr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hAnsi="Times New Roman"/>
          <w:sz w:val="24"/>
          <w:szCs w:val="24"/>
        </w:rPr>
        <w:t>Wykonawca zapłaci Zamawiającemu kary umowne w następujących przypadkach i wysokościach</w:t>
      </w:r>
      <w:r w:rsidR="004D557A">
        <w:rPr>
          <w:rStyle w:val="Odwoanieprzypisudolnego"/>
          <w:rFonts w:ascii="Times New Roman" w:hAnsi="Times New Roman"/>
          <w:sz w:val="24"/>
          <w:szCs w:val="24"/>
        </w:rPr>
        <w:footnoteReference w:id="3"/>
      </w:r>
      <w:r w:rsidRPr="007A5790">
        <w:rPr>
          <w:rFonts w:ascii="Times New Roman" w:hAnsi="Times New Roman"/>
          <w:sz w:val="24"/>
          <w:szCs w:val="24"/>
        </w:rPr>
        <w:t>:</w:t>
      </w:r>
    </w:p>
    <w:p w14:paraId="6CC6B626" w14:textId="59C59CFA" w:rsidR="006B10EF" w:rsidRPr="007A5790" w:rsidRDefault="006B10EF" w:rsidP="006B10EF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A5790">
        <w:rPr>
          <w:rFonts w:ascii="Times New Roman" w:hAnsi="Times New Roman"/>
          <w:sz w:val="24"/>
          <w:szCs w:val="24"/>
        </w:rPr>
        <w:t>za opóźnienie w wykonaniu umowy w wysokości 0,</w:t>
      </w:r>
      <w:r w:rsidR="00B73D6A">
        <w:rPr>
          <w:rFonts w:ascii="Times New Roman" w:hAnsi="Times New Roman"/>
          <w:sz w:val="24"/>
          <w:szCs w:val="24"/>
        </w:rPr>
        <w:t>3</w:t>
      </w:r>
      <w:r w:rsidRPr="007A5790">
        <w:rPr>
          <w:rFonts w:ascii="Times New Roman" w:hAnsi="Times New Roman"/>
          <w:sz w:val="24"/>
          <w:szCs w:val="24"/>
        </w:rPr>
        <w:t xml:space="preserve"> % wynagrodzenia ryczałtowego netto określonego w § </w:t>
      </w:r>
      <w:r w:rsidR="00FE3ED7" w:rsidRPr="007A5790">
        <w:rPr>
          <w:rFonts w:ascii="Times New Roman" w:hAnsi="Times New Roman"/>
          <w:sz w:val="24"/>
          <w:szCs w:val="24"/>
        </w:rPr>
        <w:t>5</w:t>
      </w:r>
      <w:r w:rsidRPr="007A5790">
        <w:rPr>
          <w:rFonts w:ascii="Times New Roman" w:hAnsi="Times New Roman"/>
          <w:sz w:val="24"/>
          <w:szCs w:val="24"/>
        </w:rPr>
        <w:t xml:space="preserve"> ust.1 za każdy dzień opóźnienia, </w:t>
      </w:r>
    </w:p>
    <w:p w14:paraId="1E46D302" w14:textId="15CB00C4" w:rsidR="006B10EF" w:rsidRPr="007A5790" w:rsidRDefault="006B10EF" w:rsidP="006B10EF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A5790">
        <w:rPr>
          <w:rFonts w:ascii="Times New Roman" w:hAnsi="Times New Roman"/>
          <w:sz w:val="24"/>
          <w:szCs w:val="24"/>
        </w:rPr>
        <w:t xml:space="preserve">za niewykonanie lub nienależyte wykonanie nadzoru autorskiego, o którym mowa w § </w:t>
      </w:r>
      <w:r w:rsidR="00FE3ED7" w:rsidRPr="007A5790">
        <w:rPr>
          <w:rFonts w:ascii="Times New Roman" w:hAnsi="Times New Roman"/>
          <w:sz w:val="24"/>
          <w:szCs w:val="24"/>
        </w:rPr>
        <w:t>2</w:t>
      </w:r>
      <w:r w:rsidRPr="007A5790">
        <w:rPr>
          <w:rFonts w:ascii="Times New Roman" w:hAnsi="Times New Roman"/>
          <w:sz w:val="24"/>
          <w:szCs w:val="24"/>
        </w:rPr>
        <w:t xml:space="preserve"> ust.</w:t>
      </w:r>
      <w:r w:rsidR="00FE3ED7" w:rsidRPr="007A5790">
        <w:rPr>
          <w:rFonts w:ascii="Times New Roman" w:hAnsi="Times New Roman"/>
          <w:sz w:val="24"/>
          <w:szCs w:val="24"/>
        </w:rPr>
        <w:t>1</w:t>
      </w:r>
      <w:r w:rsidRPr="007A5790">
        <w:rPr>
          <w:rFonts w:ascii="Times New Roman" w:hAnsi="Times New Roman"/>
          <w:sz w:val="24"/>
          <w:szCs w:val="24"/>
        </w:rPr>
        <w:t xml:space="preserve"> pkt g) umowy, w wysokości </w:t>
      </w:r>
      <w:r w:rsidR="00FE3ED7" w:rsidRPr="007A5790">
        <w:rPr>
          <w:rFonts w:ascii="Times New Roman" w:hAnsi="Times New Roman"/>
          <w:sz w:val="24"/>
          <w:szCs w:val="24"/>
        </w:rPr>
        <w:t>5 0</w:t>
      </w:r>
      <w:r w:rsidRPr="007A5790">
        <w:rPr>
          <w:rFonts w:ascii="Times New Roman" w:hAnsi="Times New Roman"/>
          <w:sz w:val="24"/>
          <w:szCs w:val="24"/>
        </w:rPr>
        <w:t>00,00 zł</w:t>
      </w:r>
      <w:r w:rsidR="00FE3ED7" w:rsidRPr="007A5790">
        <w:rPr>
          <w:rFonts w:ascii="Times New Roman" w:hAnsi="Times New Roman"/>
          <w:sz w:val="24"/>
          <w:szCs w:val="24"/>
        </w:rPr>
        <w:t xml:space="preserve">, gdzie </w:t>
      </w:r>
      <w:r w:rsidR="00E37AB7" w:rsidRPr="007A5790">
        <w:rPr>
          <w:rFonts w:ascii="Times New Roman" w:hAnsi="Times New Roman"/>
          <w:sz w:val="24"/>
          <w:szCs w:val="24"/>
        </w:rPr>
        <w:t>doszło do niewykonania lub nienależytego wykonania umowy</w:t>
      </w:r>
      <w:r w:rsidRPr="007A5790">
        <w:rPr>
          <w:rFonts w:ascii="Times New Roman" w:hAnsi="Times New Roman"/>
          <w:sz w:val="24"/>
          <w:szCs w:val="24"/>
        </w:rPr>
        <w:t xml:space="preserve"> </w:t>
      </w:r>
    </w:p>
    <w:p w14:paraId="1E19A94D" w14:textId="24C07188" w:rsidR="006B10EF" w:rsidRDefault="006B10EF" w:rsidP="006B10EF">
      <w:pPr>
        <w:numPr>
          <w:ilvl w:val="0"/>
          <w:numId w:val="9"/>
        </w:numPr>
        <w:spacing w:after="12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A5790">
        <w:rPr>
          <w:rFonts w:ascii="Times New Roman" w:hAnsi="Times New Roman"/>
          <w:sz w:val="24"/>
          <w:szCs w:val="24"/>
        </w:rPr>
        <w:t xml:space="preserve">z tytułu odstąpienia od umowy przez Zamawiającego z przyczyn leżących stronie Wykonawcy w wysokości 10 % wynagrodzenia ryczałtowego netto określonego w § </w:t>
      </w:r>
      <w:r w:rsidR="007A5790" w:rsidRPr="007A5790">
        <w:rPr>
          <w:rFonts w:ascii="Times New Roman" w:hAnsi="Times New Roman"/>
          <w:sz w:val="24"/>
          <w:szCs w:val="24"/>
        </w:rPr>
        <w:t>5</w:t>
      </w:r>
      <w:r w:rsidRPr="007A5790">
        <w:rPr>
          <w:rFonts w:ascii="Times New Roman" w:hAnsi="Times New Roman"/>
          <w:sz w:val="24"/>
          <w:szCs w:val="24"/>
        </w:rPr>
        <w:t xml:space="preserve"> ust.1 </w:t>
      </w:r>
    </w:p>
    <w:p w14:paraId="7C09F0B4" w14:textId="27E91E98" w:rsidR="00992E91" w:rsidRDefault="00992E91" w:rsidP="006B10EF">
      <w:pPr>
        <w:numPr>
          <w:ilvl w:val="0"/>
          <w:numId w:val="9"/>
        </w:numPr>
        <w:spacing w:after="12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nieuzyskania pozwolenia na budowę lub nieprawidłowego zgłoszenia </w:t>
      </w:r>
      <w:r w:rsidR="001B672F">
        <w:rPr>
          <w:rFonts w:ascii="Times New Roman" w:hAnsi="Times New Roman"/>
          <w:sz w:val="24"/>
          <w:szCs w:val="24"/>
        </w:rPr>
        <w:t xml:space="preserve">robót budowlanych uniemożliwiających wykonanie prac budowalnych na podstawie </w:t>
      </w:r>
      <w:r w:rsidR="001B672F" w:rsidRPr="00F3354F">
        <w:rPr>
          <w:rFonts w:ascii="Times New Roman" w:hAnsi="Times New Roman"/>
          <w:sz w:val="24"/>
          <w:szCs w:val="24"/>
        </w:rPr>
        <w:t>przedmiotu umowy</w:t>
      </w:r>
      <w:r w:rsidR="0031437F" w:rsidRPr="00F3354F">
        <w:rPr>
          <w:rFonts w:ascii="Times New Roman" w:hAnsi="Times New Roman"/>
          <w:sz w:val="24"/>
          <w:szCs w:val="24"/>
        </w:rPr>
        <w:t xml:space="preserve"> </w:t>
      </w:r>
      <w:r w:rsidR="009E79C4" w:rsidRPr="00F3354F">
        <w:rPr>
          <w:rFonts w:ascii="Times New Roman" w:hAnsi="Times New Roman"/>
          <w:sz w:val="24"/>
          <w:szCs w:val="24"/>
        </w:rPr>
        <w:t xml:space="preserve">30% </w:t>
      </w:r>
      <w:ins w:id="2" w:author="Piotr Brodowski (EXT)" w:date="2026-01-14T10:41:00Z">
        <w:r w:rsidR="001B672F" w:rsidRPr="00F3354F">
          <w:rPr>
            <w:rFonts w:ascii="Times New Roman" w:hAnsi="Times New Roman"/>
            <w:sz w:val="24"/>
            <w:szCs w:val="24"/>
          </w:rPr>
          <w:t xml:space="preserve"> </w:t>
        </w:r>
      </w:ins>
      <w:r w:rsidR="009E79C4" w:rsidRPr="00F3354F">
        <w:rPr>
          <w:rFonts w:ascii="Times New Roman" w:hAnsi="Times New Roman"/>
          <w:sz w:val="24"/>
          <w:szCs w:val="24"/>
        </w:rPr>
        <w:t xml:space="preserve">wynagrodzenia ryczałtowego netto </w:t>
      </w:r>
      <w:r w:rsidR="009E79C4" w:rsidRPr="007A5790">
        <w:rPr>
          <w:rFonts w:ascii="Times New Roman" w:hAnsi="Times New Roman"/>
          <w:sz w:val="24"/>
          <w:szCs w:val="24"/>
        </w:rPr>
        <w:t xml:space="preserve">określonego w § 5 ust.1 </w:t>
      </w:r>
    </w:p>
    <w:p w14:paraId="00468C25" w14:textId="3C582643" w:rsidR="001B672F" w:rsidRPr="004D557A" w:rsidRDefault="001B672F" w:rsidP="0031437F">
      <w:pPr>
        <w:numPr>
          <w:ilvl w:val="0"/>
          <w:numId w:val="9"/>
        </w:numPr>
        <w:spacing w:after="12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4D557A">
        <w:rPr>
          <w:rFonts w:ascii="Times New Roman" w:hAnsi="Times New Roman"/>
          <w:sz w:val="24"/>
          <w:szCs w:val="24"/>
        </w:rPr>
        <w:t>za opóźnienie w usunięciu wad lub usterek stwierdzonych przy odbiorze końcowym robót lub ujawnionych w okresie gwarancji i rękojmi w wysokości 0,</w:t>
      </w:r>
      <w:r w:rsidR="00B73D6A">
        <w:rPr>
          <w:rFonts w:ascii="Times New Roman" w:hAnsi="Times New Roman"/>
          <w:sz w:val="24"/>
          <w:szCs w:val="24"/>
        </w:rPr>
        <w:t>3</w:t>
      </w:r>
      <w:r w:rsidRPr="004D557A">
        <w:rPr>
          <w:rFonts w:ascii="Times New Roman" w:hAnsi="Times New Roman"/>
          <w:sz w:val="24"/>
          <w:szCs w:val="24"/>
        </w:rPr>
        <w:t>%  łącznego wynagrodzenia ryczałtowego netto określonego w § 5 ust.1 za każdy dzień opóźnienia, po upływie terminu wyznaczonego na usunięcie wad lub usterek,</w:t>
      </w:r>
      <w:r w:rsidR="008C1B6A" w:rsidRPr="004D557A">
        <w:rPr>
          <w:rFonts w:ascii="Times New Roman" w:hAnsi="Times New Roman"/>
          <w:sz w:val="24"/>
          <w:szCs w:val="24"/>
        </w:rPr>
        <w:t xml:space="preserve"> </w:t>
      </w:r>
    </w:p>
    <w:p w14:paraId="5980C3F1" w14:textId="543EB935" w:rsidR="006B10EF" w:rsidRPr="007A5790" w:rsidRDefault="006B10EF" w:rsidP="00E37AB7">
      <w:pPr>
        <w:pStyle w:val="WW-Tekstpodstawowy3"/>
        <w:numPr>
          <w:ilvl w:val="0"/>
          <w:numId w:val="8"/>
        </w:numPr>
        <w:spacing w:after="120" w:line="276" w:lineRule="auto"/>
        <w:ind w:left="284" w:hanging="284"/>
      </w:pPr>
      <w:r w:rsidRPr="007A5790">
        <w:t xml:space="preserve">Zamawiający zobowiązuje się do zapłacenia kary umownej Wykonawcy z tytułu odstąpienia od umowy przez Zamawiającego z jego winy w wysokości 10% wynagrodzenia ryczałtowego netto określonego w § </w:t>
      </w:r>
      <w:r w:rsidR="00E37AB7" w:rsidRPr="007A5790">
        <w:t>5</w:t>
      </w:r>
      <w:r w:rsidRPr="007A5790">
        <w:t xml:space="preserve"> ust.1.</w:t>
      </w:r>
    </w:p>
    <w:p w14:paraId="3BE9CDA4" w14:textId="24B59EED" w:rsidR="006B10EF" w:rsidRPr="007A5790" w:rsidRDefault="006B10EF" w:rsidP="00E37AB7">
      <w:pPr>
        <w:pStyle w:val="WW-Tekstpodstawowy3"/>
        <w:numPr>
          <w:ilvl w:val="0"/>
          <w:numId w:val="8"/>
        </w:numPr>
        <w:spacing w:line="276" w:lineRule="auto"/>
        <w:ind w:left="284" w:hanging="284"/>
      </w:pPr>
      <w:r w:rsidRPr="007A5790">
        <w:t xml:space="preserve">Zamawiający może dochodzić </w:t>
      </w:r>
      <w:r w:rsidR="00E37AB7" w:rsidRPr="007A5790">
        <w:t xml:space="preserve">na zasadach ogólnych </w:t>
      </w:r>
      <w:r w:rsidRPr="007A5790">
        <w:t xml:space="preserve">odszkodowania od Wykonawcy w wysokości przewyższającej wysokość zastrzeżonych kar umownych, jeżeli szkoda poniesiona będzie wyższa od wysokości kary. </w:t>
      </w:r>
    </w:p>
    <w:p w14:paraId="1DA2FCA8" w14:textId="77777777" w:rsidR="00E37AB7" w:rsidRPr="007A5790" w:rsidRDefault="00E37AB7" w:rsidP="00E37AB7">
      <w:pPr>
        <w:pStyle w:val="WW-Tekstpodstawowy3"/>
        <w:numPr>
          <w:ilvl w:val="0"/>
          <w:numId w:val="8"/>
        </w:numPr>
        <w:spacing w:line="276" w:lineRule="auto"/>
        <w:ind w:left="284" w:hanging="284"/>
      </w:pPr>
      <w:r w:rsidRPr="007A5790">
        <w:t>Zamawiający ma prawo potrącić należne kary umowne z wynagrodzenia Wykonawcy.</w:t>
      </w:r>
    </w:p>
    <w:p w14:paraId="72685006" w14:textId="5143C569" w:rsidR="00E37AB7" w:rsidRPr="007A5790" w:rsidRDefault="00E37AB7" w:rsidP="00E37AB7">
      <w:pPr>
        <w:pStyle w:val="WW-Tekstpodstawowy3"/>
        <w:numPr>
          <w:ilvl w:val="0"/>
          <w:numId w:val="8"/>
        </w:numPr>
        <w:spacing w:line="276" w:lineRule="auto"/>
        <w:ind w:left="284" w:hanging="284"/>
      </w:pPr>
      <w:r w:rsidRPr="007A5790">
        <w:t>Oświadczenie o odstąpieniu od Umowy należy złożyć drugiej Stronie na piśmie, w formie elektronicznej lub dokumentowej, pod rygorem nieważności, w terminie 14 dni od dnia, w którym Strona powzięła wiadomość o przyczynie odstąpienia. Oświadczenie musi zawierać uzasadnienie i staje się skuteczne z chwilą doręczenia drugiej Stronie.</w:t>
      </w:r>
    </w:p>
    <w:p w14:paraId="0260ACB9" w14:textId="77777777" w:rsidR="00E37AB7" w:rsidRPr="007A5790" w:rsidRDefault="00E37AB7" w:rsidP="00E37AB7">
      <w:pPr>
        <w:pStyle w:val="WW-Tekstpodstawowy3"/>
        <w:ind w:left="284"/>
      </w:pPr>
    </w:p>
    <w:p w14:paraId="1382E54C" w14:textId="3A814564" w:rsidR="006B10EF" w:rsidRPr="007A5790" w:rsidRDefault="006B10EF" w:rsidP="006B10E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§ </w:t>
      </w:r>
      <w:r w:rsidR="007A5790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10</w:t>
      </w:r>
      <w:r w:rsidR="00E37AB7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Zmiany postanowień umowy</w:t>
      </w:r>
    </w:p>
    <w:p w14:paraId="566D4186" w14:textId="77777777" w:rsidR="006B10EF" w:rsidRPr="007A5790" w:rsidRDefault="006B10EF" w:rsidP="006B10EF">
      <w:pPr>
        <w:pStyle w:val="WW-Tekstpodstawowy3"/>
      </w:pPr>
    </w:p>
    <w:p w14:paraId="0CE01CEE" w14:textId="165919D2" w:rsidR="007A5790" w:rsidRPr="007A5790" w:rsidRDefault="007A5790" w:rsidP="007A5790">
      <w:pPr>
        <w:pStyle w:val="Akapitzlist"/>
        <w:numPr>
          <w:ilvl w:val="1"/>
          <w:numId w:val="9"/>
        </w:numPr>
        <w:spacing w:line="360" w:lineRule="auto"/>
        <w:ind w:left="426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Niezależnie od przypadków umożliwiających zmianę umowy wynikających z przepisów powszechnie obowiązujących, Zamawiający przewiduje możliwość zmian postanowień umowy w sprawie zamówienia w stosunku do treści wybranej oferty, dotyczących przedmiotu zamówienia, </w:t>
      </w:r>
      <w:r w:rsidRPr="007A5790">
        <w:rPr>
          <w:rFonts w:ascii="Times New Roman" w:hAnsi="Times New Roman"/>
        </w:rPr>
        <w:lastRenderedPageBreak/>
        <w:t xml:space="preserve">sposobu realizacji zamówienia oraz terminu realizacji umowy i terminu płatności a także wysokości wynagrodzenia wykonawcy, </w:t>
      </w:r>
      <w:r w:rsidR="008C1B6A">
        <w:rPr>
          <w:rFonts w:ascii="Times New Roman" w:hAnsi="Times New Roman"/>
        </w:rPr>
        <w:t>m. in.</w:t>
      </w:r>
      <w:r w:rsidRPr="007A5790">
        <w:rPr>
          <w:rFonts w:ascii="Times New Roman" w:hAnsi="Times New Roman"/>
        </w:rPr>
        <w:t xml:space="preserve"> w przypadku: </w:t>
      </w:r>
    </w:p>
    <w:p w14:paraId="0CC28E36" w14:textId="77777777" w:rsidR="007A5790" w:rsidRPr="007A5790" w:rsidRDefault="007A5790" w:rsidP="007A5790">
      <w:pPr>
        <w:pStyle w:val="Akapitzlist"/>
        <w:numPr>
          <w:ilvl w:val="0"/>
          <w:numId w:val="20"/>
        </w:numPr>
        <w:rPr>
          <w:rFonts w:ascii="Times New Roman" w:hAnsi="Times New Roman"/>
          <w:bCs/>
        </w:rPr>
      </w:pPr>
      <w:r w:rsidRPr="007A5790">
        <w:rPr>
          <w:rFonts w:ascii="Times New Roman" w:hAnsi="Times New Roman"/>
          <w:bCs/>
        </w:rPr>
        <w:t xml:space="preserve">zmiany powszechnie obowiązujących przepisów prawa mających wpływ na realizację przedmiotu umowy (np. zmiana stawek VAT), </w:t>
      </w:r>
    </w:p>
    <w:p w14:paraId="1ED6667D" w14:textId="77777777" w:rsidR="007A5790" w:rsidRPr="007A5790" w:rsidRDefault="007A5790" w:rsidP="007A5790">
      <w:pPr>
        <w:pStyle w:val="Akapitzlist"/>
        <w:numPr>
          <w:ilvl w:val="0"/>
          <w:numId w:val="20"/>
        </w:numPr>
        <w:rPr>
          <w:rFonts w:ascii="Times New Roman" w:hAnsi="Times New Roman"/>
          <w:bCs/>
        </w:rPr>
      </w:pPr>
      <w:r w:rsidRPr="007A5790">
        <w:rPr>
          <w:rFonts w:ascii="Times New Roman" w:hAnsi="Times New Roman"/>
          <w:bCs/>
        </w:rPr>
        <w:t>zmiany nazw, adresów, osób do kontaktu lub formy prawnej Stron, przy zachowaniu ciągłości podmiotowości prawnej,</w:t>
      </w:r>
    </w:p>
    <w:p w14:paraId="22269E15" w14:textId="77777777" w:rsidR="007A5790" w:rsidRPr="007A5790" w:rsidRDefault="007A5790" w:rsidP="007A5790">
      <w:pPr>
        <w:pStyle w:val="Akapitzlist"/>
        <w:numPr>
          <w:ilvl w:val="0"/>
          <w:numId w:val="20"/>
        </w:numPr>
        <w:rPr>
          <w:rFonts w:ascii="Times New Roman" w:hAnsi="Times New Roman"/>
          <w:bCs/>
        </w:rPr>
      </w:pPr>
      <w:r w:rsidRPr="007A5790">
        <w:rPr>
          <w:rFonts w:ascii="Times New Roman" w:hAnsi="Times New Roman"/>
          <w:bCs/>
        </w:rPr>
        <w:t xml:space="preserve">zmiany terminu realizacji zamówienia w sytuacji wystąpienia okoliczności obiektywnych i niezależnych od Stron, powodujących niemożliwość  wykonania umowy w pierwotnie określonym terminie, </w:t>
      </w:r>
    </w:p>
    <w:p w14:paraId="3E8B48D9" w14:textId="77777777" w:rsidR="007A5790" w:rsidRPr="007A5790" w:rsidRDefault="007A5790" w:rsidP="007A5790">
      <w:pPr>
        <w:pStyle w:val="Akapitzlist"/>
        <w:numPr>
          <w:ilvl w:val="0"/>
          <w:numId w:val="20"/>
        </w:numPr>
        <w:rPr>
          <w:rFonts w:ascii="Times New Roman" w:hAnsi="Times New Roman"/>
          <w:bCs/>
        </w:rPr>
      </w:pPr>
      <w:r w:rsidRPr="007A5790">
        <w:rPr>
          <w:rFonts w:ascii="Times New Roman" w:hAnsi="Times New Roman"/>
          <w:bCs/>
        </w:rPr>
        <w:t xml:space="preserve">zaistnienia siły wyższej rozumianej jako zdarzenia pozostające poza kontrolą każdej ze stron, których strony nie mogły przewidzieć ani im zapobiec, i które zakłócają lub uniemożliwiają realizację Umowy, takie zdarzenia obejmują w szczególności: wojny, rewolucje, pożary, powodzie, działania terrorystyczne, zakłócenia spowodowane wprowadzeniem zabezpieczeń antyterrorystycznych (zmiana terminu wykonania o czas trwania przeszkody), </w:t>
      </w:r>
    </w:p>
    <w:p w14:paraId="00766FAC" w14:textId="77777777" w:rsidR="007A5790" w:rsidRPr="007A5790" w:rsidRDefault="007A5790" w:rsidP="007A5790">
      <w:pPr>
        <w:pStyle w:val="Akapitzlist"/>
        <w:numPr>
          <w:ilvl w:val="0"/>
          <w:numId w:val="20"/>
        </w:numPr>
        <w:rPr>
          <w:rFonts w:ascii="Times New Roman" w:hAnsi="Times New Roman"/>
        </w:rPr>
      </w:pPr>
      <w:r w:rsidRPr="007A5790">
        <w:rPr>
          <w:rFonts w:ascii="Times New Roman" w:hAnsi="Times New Roman"/>
          <w:bCs/>
        </w:rPr>
        <w:t>wstrzymania realizacji umowy przez Zamawiającego na czas przeprowadzenia przez</w:t>
      </w:r>
      <w:r w:rsidRPr="007A5790">
        <w:rPr>
          <w:rFonts w:ascii="Times New Roman" w:hAnsi="Times New Roman"/>
        </w:rPr>
        <w:t xml:space="preserve"> Zamawiającego lub podmiot upoważniony kontroli jakości i sposobu realizacji umowy (zmiana terminu wykonania o czas trwania przeszkody); </w:t>
      </w:r>
    </w:p>
    <w:p w14:paraId="5AA6CDDC" w14:textId="2C6C9E00" w:rsidR="007A5790" w:rsidRPr="007A5790" w:rsidRDefault="007A5790" w:rsidP="007A5790">
      <w:pPr>
        <w:pStyle w:val="Akapitzlist"/>
        <w:numPr>
          <w:ilvl w:val="0"/>
          <w:numId w:val="20"/>
        </w:numPr>
        <w:rPr>
          <w:rFonts w:ascii="Times New Roman" w:hAnsi="Times New Roman"/>
        </w:rPr>
      </w:pPr>
      <w:bookmarkStart w:id="3" w:name="_Hlk200547465"/>
      <w:r w:rsidRPr="007A5790">
        <w:rPr>
          <w:rFonts w:ascii="Times New Roman" w:hAnsi="Times New Roman"/>
        </w:rPr>
        <w:t>gdy zmiany dotyczą realizacji dodatkowych usług, od dotychczasowego wykonawcy, nieobjętych zamówieniem podstawowym, o ile stały się niezbędne i zostały spełnione łącznie następujące warunki:</w:t>
      </w:r>
    </w:p>
    <w:p w14:paraId="4C34497D" w14:textId="77777777" w:rsidR="007A5790" w:rsidRPr="007A5790" w:rsidRDefault="007A5790" w:rsidP="007A5790">
      <w:pPr>
        <w:pStyle w:val="Akapitzlist"/>
        <w:numPr>
          <w:ilvl w:val="0"/>
          <w:numId w:val="21"/>
        </w:numPr>
        <w:rPr>
          <w:rFonts w:ascii="Times New Roman" w:hAnsi="Times New Roman"/>
        </w:rPr>
      </w:pPr>
      <w:r w:rsidRPr="007A5790">
        <w:rPr>
          <w:rFonts w:ascii="Times New Roman" w:hAnsi="Times New Roman"/>
        </w:rPr>
        <w:t>zmiana wykonawcy nie może zostać dokonana z powodów ekonomicznych lub technicznych zamówionych w ramach zamówienia podstawowego,</w:t>
      </w:r>
    </w:p>
    <w:p w14:paraId="0CF41A2D" w14:textId="77777777" w:rsidR="007A5790" w:rsidRPr="007A5790" w:rsidRDefault="007A5790" w:rsidP="007A5790">
      <w:pPr>
        <w:pStyle w:val="Akapitzlist"/>
        <w:numPr>
          <w:ilvl w:val="0"/>
          <w:numId w:val="21"/>
        </w:numPr>
        <w:rPr>
          <w:rFonts w:ascii="Times New Roman" w:hAnsi="Times New Roman"/>
        </w:rPr>
      </w:pPr>
      <w:r w:rsidRPr="007A5790">
        <w:rPr>
          <w:rFonts w:ascii="Times New Roman" w:hAnsi="Times New Roman"/>
        </w:rPr>
        <w:t>zmiana wykonawcy spowodowałaby istotną niedogodność lub znaczne zwiększenie kosztów dla zamawiającego,</w:t>
      </w:r>
    </w:p>
    <w:p w14:paraId="0B9CFB0E" w14:textId="3DE0529B" w:rsidR="007A5790" w:rsidRPr="007A5790" w:rsidRDefault="007A5790" w:rsidP="007A5790">
      <w:pPr>
        <w:pStyle w:val="Akapitzlist"/>
        <w:numPr>
          <w:ilvl w:val="0"/>
          <w:numId w:val="21"/>
        </w:numPr>
        <w:rPr>
          <w:rFonts w:ascii="Times New Roman" w:hAnsi="Times New Roman"/>
          <w:bCs/>
        </w:rPr>
      </w:pPr>
      <w:r w:rsidRPr="007A5790">
        <w:rPr>
          <w:rFonts w:ascii="Times New Roman" w:hAnsi="Times New Roman"/>
        </w:rPr>
        <w:t>wartość zmian nie przekracza 20% wartości zamówienia określonej pierwotnie w umowie</w:t>
      </w:r>
      <w:r w:rsidR="00A70D22">
        <w:rPr>
          <w:rFonts w:ascii="Times New Roman" w:hAnsi="Times New Roman"/>
        </w:rPr>
        <w:t xml:space="preserve"> dla każdej z części zamówienia</w:t>
      </w:r>
    </w:p>
    <w:p w14:paraId="2057FF3C" w14:textId="77777777" w:rsidR="007A5790" w:rsidRPr="007A5790" w:rsidRDefault="007A5790" w:rsidP="007A5790">
      <w:pPr>
        <w:pStyle w:val="Akapitzlist"/>
        <w:rPr>
          <w:rFonts w:ascii="Times New Roman" w:hAnsi="Times New Roman"/>
          <w:bCs/>
        </w:rPr>
      </w:pPr>
    </w:p>
    <w:p w14:paraId="6AE76EA5" w14:textId="77777777" w:rsidR="007A5790" w:rsidRPr="007A5790" w:rsidRDefault="007A5790" w:rsidP="007A5790">
      <w:pPr>
        <w:pStyle w:val="Akapitzlist"/>
        <w:numPr>
          <w:ilvl w:val="0"/>
          <w:numId w:val="20"/>
        </w:numPr>
        <w:rPr>
          <w:rFonts w:ascii="Times New Roman" w:hAnsi="Times New Roman"/>
          <w:bCs/>
        </w:rPr>
      </w:pPr>
      <w:r w:rsidRPr="007A5790">
        <w:rPr>
          <w:rFonts w:ascii="Times New Roman" w:hAnsi="Times New Roman"/>
        </w:rPr>
        <w:t>wykonawcę</w:t>
      </w:r>
      <w:r w:rsidRPr="007A5790">
        <w:rPr>
          <w:rFonts w:ascii="Times New Roman" w:hAnsi="Times New Roman"/>
          <w:bCs/>
        </w:rPr>
        <w:t>, któremu zamawiający udzielił zamówienia, ma zastąpić nowy wykonawca:</w:t>
      </w:r>
    </w:p>
    <w:p w14:paraId="4B8CA594" w14:textId="77777777" w:rsidR="007A5790" w:rsidRPr="007A5790" w:rsidRDefault="007A5790" w:rsidP="007A5790">
      <w:pPr>
        <w:pStyle w:val="Akapitzlist"/>
        <w:rPr>
          <w:rFonts w:ascii="Times New Roman" w:hAnsi="Times New Roman"/>
          <w:bCs/>
        </w:rPr>
      </w:pPr>
    </w:p>
    <w:p w14:paraId="6DB8FF7F" w14:textId="77777777" w:rsidR="007A5790" w:rsidRPr="007A5790" w:rsidRDefault="007A5790" w:rsidP="007A5790">
      <w:pPr>
        <w:pStyle w:val="Akapitzlist"/>
        <w:numPr>
          <w:ilvl w:val="0"/>
          <w:numId w:val="22"/>
        </w:numPr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 </w:t>
      </w:r>
    </w:p>
    <w:p w14:paraId="6D2E9814" w14:textId="77777777" w:rsidR="007A5790" w:rsidRPr="007A5790" w:rsidRDefault="007A5790" w:rsidP="007A5790">
      <w:pPr>
        <w:pStyle w:val="Akapitzlist"/>
        <w:numPr>
          <w:ilvl w:val="0"/>
          <w:numId w:val="22"/>
        </w:numPr>
        <w:rPr>
          <w:rFonts w:ascii="Times New Roman" w:hAnsi="Times New Roman"/>
        </w:rPr>
      </w:pPr>
      <w:r w:rsidRPr="007A5790">
        <w:rPr>
          <w:rFonts w:ascii="Times New Roman" w:hAnsi="Times New Roman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prac.</w:t>
      </w:r>
    </w:p>
    <w:bookmarkEnd w:id="3"/>
    <w:p w14:paraId="2F8D3BAA" w14:textId="77777777" w:rsidR="007A5790" w:rsidRPr="007A5790" w:rsidRDefault="007A5790" w:rsidP="007A5790">
      <w:pPr>
        <w:pStyle w:val="Akapitzlist"/>
        <w:spacing w:line="360" w:lineRule="auto"/>
        <w:jc w:val="both"/>
        <w:rPr>
          <w:rFonts w:ascii="Times New Roman" w:hAnsi="Times New Roman"/>
        </w:rPr>
      </w:pPr>
    </w:p>
    <w:p w14:paraId="5836C119" w14:textId="77777777" w:rsidR="007A5790" w:rsidRPr="007A5790" w:rsidRDefault="007A5790" w:rsidP="007A5790">
      <w:pPr>
        <w:pStyle w:val="Akapitzlist"/>
        <w:spacing w:line="360" w:lineRule="auto"/>
        <w:ind w:left="142" w:hanging="153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>4. Strona, która występuje z propozycją zmiany Umowy, w oparciu o przedstawiony powyżej katalog zmian Umowy zobowiązana jest do sporządzenia i uzasadnienia wniosku o taką zmianę.</w:t>
      </w:r>
    </w:p>
    <w:p w14:paraId="479ABBD7" w14:textId="77777777" w:rsidR="007A5790" w:rsidRPr="007A5790" w:rsidRDefault="007A5790" w:rsidP="007A5790">
      <w:pPr>
        <w:pStyle w:val="Akapitzlist"/>
        <w:spacing w:line="360" w:lineRule="auto"/>
        <w:ind w:left="142" w:hanging="153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5. Wszelkie zmiany Umowy inne niż wskazane powyżej dla swej ważności wymagają formy pisemnej w postaci aneksu do umowy. </w:t>
      </w:r>
    </w:p>
    <w:p w14:paraId="187DEE78" w14:textId="715E430A" w:rsidR="006B10EF" w:rsidRPr="007A5790" w:rsidRDefault="006B10EF" w:rsidP="00E37AB7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§ 1</w:t>
      </w:r>
      <w:r w:rsidR="007A5790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1</w:t>
      </w:r>
      <w:r w:rsidR="00E37AB7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Przelew wierzytelności</w:t>
      </w:r>
    </w:p>
    <w:p w14:paraId="06489DFE" w14:textId="5A6A0AB6" w:rsidR="00E37AB7" w:rsidRPr="007A5790" w:rsidRDefault="00E37AB7" w:rsidP="00E37AB7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hAnsi="Times New Roman"/>
        </w:rPr>
        <w:t xml:space="preserve">Wykonawca nie może przenieść wierzytelności wynikających z niniejszej Umowy na osobę trzecią bez zgody Zamawiającego, wyrażonej w formie pisemnej pod rygorem nieważności. Cesja lub czynność </w:t>
      </w:r>
      <w:r w:rsidRPr="007A5790">
        <w:rPr>
          <w:rFonts w:ascii="Times New Roman" w:hAnsi="Times New Roman"/>
        </w:rPr>
        <w:lastRenderedPageBreak/>
        <w:t>wywołująca podobne skutki, dokonane bez pisemnej zgody Zamawiającego są względem Zamawiającego bezskuteczne.</w:t>
      </w:r>
    </w:p>
    <w:p w14:paraId="3122CE53" w14:textId="1F52065E" w:rsidR="00E37AB7" w:rsidRPr="007A5790" w:rsidRDefault="00E37AB7" w:rsidP="00E37AB7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14:paraId="79AD9D13" w14:textId="2BB69915" w:rsidR="00E37AB7" w:rsidRPr="007A5790" w:rsidRDefault="00E37AB7" w:rsidP="00E37AB7">
      <w:pPr>
        <w:spacing w:after="0"/>
        <w:ind w:left="142" w:firstLine="708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§ 1</w:t>
      </w:r>
      <w:r w:rsidR="007A5790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2</w:t>
      </w: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Ochrona danych osobowych</w:t>
      </w:r>
    </w:p>
    <w:p w14:paraId="312B95B3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1. 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 </w:t>
      </w:r>
    </w:p>
    <w:p w14:paraId="701ABB6E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2. Zamawiający powierza Wykonawcy, w trybie art. 28 Rozporządzenia dane osobowe do przetwarzania, wyłącznie w celu wykonania przedmiotu niniejszej umowy. </w:t>
      </w:r>
    </w:p>
    <w:p w14:paraId="4C956F22" w14:textId="77777777" w:rsidR="00E37AB7" w:rsidRPr="007A5790" w:rsidRDefault="00E37AB7" w:rsidP="00E37AB7">
      <w:pPr>
        <w:pStyle w:val="Akapitzlist"/>
        <w:spacing w:line="360" w:lineRule="auto"/>
        <w:ind w:left="142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3. Wykonawca zobowiązuje się: przetwarzać powierzone mu dane osobowe zgodnie z niniejszą umową, Rozporządzeniem oraz z innymi przepisami prawa powszechnie obowiązującego, które chronią prawa osób, których dane dotyczą, do zabezpieczenia przetwarzanych danych, poprzez stosowanie odpowiednich środków technicznych i organizacyjnych zapewniających adekwatny stopień bezpieczeństwa odpowiadający ryzyku związanym z przetwarzaniem danych osobowych, o których mowa w art. 32 Rozporządzenia, dołożyć należytej staranności przy przetwarzaniu powierzonych danych osobowych, do nadania upoważnień do przetwarzania danych osobowych wszystkim osobom, które będą przetwarzały powierzone dane w celu realizacji niniejszej Umowy, 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14:paraId="1BD55514" w14:textId="77777777" w:rsidR="00E37AB7" w:rsidRPr="007A5790" w:rsidRDefault="00E37AB7" w:rsidP="00E37AB7">
      <w:pPr>
        <w:pStyle w:val="Akapitzlist"/>
        <w:spacing w:line="360" w:lineRule="auto"/>
        <w:ind w:left="142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4. Wykonawca po wykonaniu przedmiotu zamówienia, usuwa lub zwraca Zamawiającemu wszelkie dane osobowe oraz usuwa wszelkie ich istniejące kopie, chyba, że prawo Unii lub prawo państwa członkowskiego nakazują przechowywanie danych osobowych. </w:t>
      </w:r>
    </w:p>
    <w:p w14:paraId="622D9F0E" w14:textId="77777777" w:rsidR="00E37AB7" w:rsidRPr="007A5790" w:rsidRDefault="00E37AB7" w:rsidP="00E37AB7">
      <w:pPr>
        <w:pStyle w:val="Akapitzlist"/>
        <w:spacing w:line="360" w:lineRule="auto"/>
        <w:ind w:left="142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5. Wykonawca pomaga Zamawiającemu w niezbędnym zakresie wywiązywać się z obowiązku odpowiadania na żądania osoby, której dane dotyczą oraz wywiązywania się z obowiązków określonych w art. 32-36 Rozporządzenia. </w:t>
      </w:r>
    </w:p>
    <w:p w14:paraId="0B3BBE2C" w14:textId="77777777" w:rsidR="00E37AB7" w:rsidRPr="007A5790" w:rsidRDefault="00E37AB7" w:rsidP="00E37AB7">
      <w:pPr>
        <w:pStyle w:val="Akapitzlist"/>
        <w:spacing w:line="360" w:lineRule="auto"/>
        <w:ind w:left="142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6. Wykonawca, po stwierdzeniu naruszenia ochrony danych osobowych bez zbędnej zwłoki zgłasza je administratorowi, nie później niż w ciągu 72 godzin od stwierdzenia naruszenia. </w:t>
      </w:r>
    </w:p>
    <w:p w14:paraId="0DFB488C" w14:textId="77777777" w:rsidR="00E37AB7" w:rsidRPr="007A5790" w:rsidRDefault="00E37AB7" w:rsidP="00E37AB7">
      <w:pPr>
        <w:pStyle w:val="Akapitzlist"/>
        <w:spacing w:line="360" w:lineRule="auto"/>
        <w:ind w:left="142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7. Zamawiający, zgodnie z art. 28 ust. 3 pkt h) Rozporządzenia ma prawo kontroli, czy środki zastosowane przez Wykonawcę przy przetwarzaniu i zabezpieczeniu powierzonych danych osobowych spełniają postanowienia umowy, w tym zlecenia jej wykonania audytorowi. </w:t>
      </w:r>
    </w:p>
    <w:p w14:paraId="7C1ADCED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8. Zamawiający realizować będzie prawo kontroli w godzinach pracy Wykonawcy informując o kontroli minimum 3 dni przed planowanym jej przeprowadzeniem. </w:t>
      </w:r>
    </w:p>
    <w:p w14:paraId="2D9A6789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9. Wykonawca zobowiązuje się do usunięcia uchybień stwierdzonych podczas kontroli w terminie nie dłuższym niż 7 dni. </w:t>
      </w:r>
    </w:p>
    <w:p w14:paraId="1782BAEE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lastRenderedPageBreak/>
        <w:t xml:space="preserve">10. Wykonawca udostępnia Zamawiającemu wszelkie informacje niezbędne do wykazania spełnienia obowiązków określonych w art. 28 Rozporządzenia. </w:t>
      </w:r>
    </w:p>
    <w:p w14:paraId="0D49ECDE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11. Wykonawca może powierzyć dane osobowe objęte niniejszą umową do dalszego przetwarzania podwykonawcom jedynie w celu wykonania umowy po uzyskaniu uprzedniej pisemnej zgody Zamawiającego. </w:t>
      </w:r>
    </w:p>
    <w:p w14:paraId="6810C129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12. Podwykonawca, winien spełniać te same gwarancje i obowiązki jakie zostały nałożone na Wykonawcę. </w:t>
      </w:r>
    </w:p>
    <w:p w14:paraId="65CF2ACB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13. Wykonawca ponosi pełną odpowiedzialność wobec Zamawiającego za działanie podwykonawcy w zakresie obowiązku ochrony danych. </w:t>
      </w:r>
    </w:p>
    <w:p w14:paraId="57A992F9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>14. 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</w:t>
      </w:r>
    </w:p>
    <w:p w14:paraId="1F784382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15. 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 </w:t>
      </w:r>
    </w:p>
    <w:p w14:paraId="63C29F07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16. Podmiot przetwarzający oświadcza, że w związku ze zobowiązaniem do zachowania w tajemnicy danych poufnych nie będą one wykorzystywane, ujawniane ani udostępniane w innym celu niż wykonanie Umowy, chyba że konieczność ujawnienia posiadanych informacji wynika z obowiązujących przepisów prawa lub Umowy. </w:t>
      </w:r>
    </w:p>
    <w:p w14:paraId="3C5BB05A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17. 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24893A40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18. Skorzystanie przez osobę, której dane dotyczą, z uprawnienia do sprostowania lub uzupełnienia danych osobowych, o którym mowa w art. 16 rozporządzenia 2016/679, nie może skutkować zmianą wyniku postępowania o udzielenie zamówienia publicznego lub konkursu, ani zmianą postanowień umowy w zakresie niezgodnym z ustawą. </w:t>
      </w:r>
    </w:p>
    <w:p w14:paraId="3F8C5CA7" w14:textId="77777777" w:rsidR="00E37AB7" w:rsidRPr="007A5790" w:rsidRDefault="00E37AB7" w:rsidP="00E37AB7">
      <w:pPr>
        <w:pStyle w:val="Akapitzlist"/>
        <w:spacing w:line="360" w:lineRule="auto"/>
        <w:ind w:left="142"/>
        <w:jc w:val="both"/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19. W sprawach nieuregulowanych niniejszym paragrafem, zastosowanie będą miały przepisy obowiązujące Kodeksu cywilnego, rozporządzenia RODO, Ustawy o ochronie danych osobowych. </w:t>
      </w:r>
    </w:p>
    <w:p w14:paraId="4BF6E193" w14:textId="77777777" w:rsidR="00E37AB7" w:rsidRPr="007A5790" w:rsidRDefault="00E37AB7" w:rsidP="00E37AB7">
      <w:pPr>
        <w:spacing w:after="0"/>
        <w:ind w:left="142" w:firstLine="708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A2D2636" w14:textId="77777777" w:rsidR="00E37AB7" w:rsidRPr="007A5790" w:rsidRDefault="00E37AB7" w:rsidP="00E37AB7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</w:p>
    <w:p w14:paraId="4B5CF756" w14:textId="161348AD" w:rsidR="006B10EF" w:rsidRPr="007A5790" w:rsidRDefault="006B10EF" w:rsidP="00B14E40">
      <w:pPr>
        <w:spacing w:after="0"/>
        <w:ind w:firstLine="708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§ 1</w:t>
      </w:r>
      <w:r w:rsidR="007A5790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>3</w:t>
      </w:r>
      <w:r w:rsidR="00E37AB7" w:rsidRPr="007A5790">
        <w:rPr>
          <w:rFonts w:ascii="Times New Roman" w:eastAsia="Times New Roman" w:hAnsi="Times New Roman"/>
          <w:b/>
          <w:bCs/>
          <w:sz w:val="26"/>
          <w:szCs w:val="26"/>
          <w:lang w:eastAsia="pl-PL"/>
        </w:rPr>
        <w:t xml:space="preserve"> Postanowienia końcowe</w:t>
      </w:r>
    </w:p>
    <w:p w14:paraId="572B8C92" w14:textId="77777777" w:rsidR="00B14E40" w:rsidRPr="007A5790" w:rsidRDefault="00B14E40" w:rsidP="00B14E40">
      <w:pPr>
        <w:spacing w:after="0"/>
        <w:ind w:firstLine="708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4834592" w14:textId="77777777" w:rsidR="007446C0" w:rsidRDefault="00530FBC" w:rsidP="007446C0">
      <w:pPr>
        <w:pStyle w:val="Akapitzlist"/>
        <w:numPr>
          <w:ilvl w:val="1"/>
          <w:numId w:val="20"/>
        </w:numPr>
        <w:spacing w:line="360" w:lineRule="auto"/>
        <w:ind w:left="426"/>
        <w:jc w:val="both"/>
        <w:rPr>
          <w:rFonts w:ascii="Times New Roman" w:hAnsi="Times New Roman"/>
        </w:rPr>
      </w:pPr>
      <w:r w:rsidRPr="007446C0">
        <w:rPr>
          <w:rFonts w:ascii="Times New Roman" w:hAnsi="Times New Roman"/>
        </w:rPr>
        <w:t>Wszelkie zmiany i uzupełnienia niniejszej umowy wymagają formy pisemnej pod rygorem nieważności.</w:t>
      </w:r>
    </w:p>
    <w:p w14:paraId="1374DA2D" w14:textId="77777777" w:rsidR="007446C0" w:rsidRPr="007446C0" w:rsidRDefault="00530FBC" w:rsidP="007446C0">
      <w:pPr>
        <w:pStyle w:val="Akapitzlist"/>
        <w:numPr>
          <w:ilvl w:val="1"/>
          <w:numId w:val="20"/>
        </w:numPr>
        <w:spacing w:line="360" w:lineRule="auto"/>
        <w:ind w:left="426"/>
        <w:jc w:val="both"/>
        <w:rPr>
          <w:rFonts w:ascii="Times New Roman" w:hAnsi="Times New Roman"/>
        </w:rPr>
      </w:pPr>
      <w:r w:rsidRPr="007A5790">
        <w:t>Wszelkie spory wynikające z niniejszej umowy lub powstające w związku z umową będą rozstrzygane przez sąd powszechny właściwy rzeczowo i miejscowo dla Zamawiającego.</w:t>
      </w:r>
    </w:p>
    <w:p w14:paraId="094C7A4D" w14:textId="77777777" w:rsidR="007446C0" w:rsidRPr="007446C0" w:rsidRDefault="007446C0" w:rsidP="007446C0">
      <w:pPr>
        <w:pStyle w:val="Akapitzlist"/>
        <w:numPr>
          <w:ilvl w:val="1"/>
          <w:numId w:val="20"/>
        </w:numPr>
        <w:spacing w:line="360" w:lineRule="auto"/>
        <w:ind w:left="426"/>
        <w:jc w:val="both"/>
        <w:rPr>
          <w:rFonts w:ascii="Times New Roman" w:hAnsi="Times New Roman"/>
        </w:rPr>
      </w:pPr>
      <w:r>
        <w:t>W s</w:t>
      </w:r>
      <w:r w:rsidR="00530FBC" w:rsidRPr="007A5790">
        <w:t>prawach nie uregulowanych niniejszą umową mają zastosowanie przepisy obowiązującego prawa, w tym ustawy z dnia 23 kwietnia 1964 r. – Kodeks cywilny, rozporządzenia PE i Rady (UE) 2016/679 z dnia 27 kwietnia 2016 r.</w:t>
      </w:r>
    </w:p>
    <w:p w14:paraId="48897EC0" w14:textId="473CF9EB" w:rsidR="006B10EF" w:rsidRPr="007446C0" w:rsidRDefault="006B10EF" w:rsidP="007446C0">
      <w:pPr>
        <w:pStyle w:val="Akapitzlist"/>
        <w:numPr>
          <w:ilvl w:val="1"/>
          <w:numId w:val="20"/>
        </w:numPr>
        <w:spacing w:line="360" w:lineRule="auto"/>
        <w:ind w:left="426"/>
        <w:jc w:val="both"/>
        <w:rPr>
          <w:rFonts w:ascii="Times New Roman" w:hAnsi="Times New Roman"/>
        </w:rPr>
      </w:pPr>
      <w:r w:rsidRPr="007446C0">
        <w:t>Umowę</w:t>
      </w:r>
      <w:r w:rsidRPr="007446C0">
        <w:rPr>
          <w:rFonts w:ascii="Times New Roman" w:eastAsia="Times New Roman" w:hAnsi="Times New Roman"/>
          <w:sz w:val="24"/>
          <w:szCs w:val="24"/>
          <w:lang w:eastAsia="pl-PL"/>
        </w:rPr>
        <w:t xml:space="preserve"> niniejszą sporządzono w dwóch egzemplarzach, po jednym egzemplarzu dla każdej ze Stron.</w:t>
      </w:r>
    </w:p>
    <w:p w14:paraId="5DD063CA" w14:textId="77777777" w:rsidR="006B10EF" w:rsidRPr="007A5790" w:rsidRDefault="006B10EF" w:rsidP="006B10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E9126A2" w14:textId="77777777" w:rsidR="006B10EF" w:rsidRPr="007A5790" w:rsidRDefault="006B10EF" w:rsidP="006B10EF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7A57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      ZAMAWIAJĄCY: </w:t>
      </w:r>
      <w:r w:rsidRPr="007A579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  <w:t>WYKONAWCA:</w:t>
      </w:r>
    </w:p>
    <w:p w14:paraId="4183DE0F" w14:textId="77777777" w:rsidR="006B10EF" w:rsidRPr="007A5790" w:rsidRDefault="006B10EF" w:rsidP="006B10EF">
      <w:pPr>
        <w:rPr>
          <w:rFonts w:ascii="Times New Roman" w:hAnsi="Times New Roman"/>
        </w:rPr>
      </w:pPr>
    </w:p>
    <w:p w14:paraId="67628C01" w14:textId="172E0C2C" w:rsidR="00501FEE" w:rsidRPr="007A5790" w:rsidRDefault="00501FEE">
      <w:pPr>
        <w:rPr>
          <w:rFonts w:ascii="Times New Roman" w:hAnsi="Times New Roman"/>
        </w:rPr>
      </w:pPr>
    </w:p>
    <w:p w14:paraId="5C95C402" w14:textId="788D5A43" w:rsidR="00DA24B3" w:rsidRPr="007A5790" w:rsidRDefault="00DA24B3">
      <w:pPr>
        <w:rPr>
          <w:rFonts w:ascii="Times New Roman" w:hAnsi="Times New Roman"/>
        </w:rPr>
      </w:pPr>
    </w:p>
    <w:p w14:paraId="61CCBEDD" w14:textId="5B3C4035" w:rsidR="00DA24B3" w:rsidRPr="007A5790" w:rsidRDefault="00DA24B3">
      <w:pPr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Załącznik nr 1 – </w:t>
      </w:r>
      <w:r w:rsidR="00B14E40" w:rsidRPr="007A5790">
        <w:rPr>
          <w:rFonts w:ascii="Times New Roman" w:hAnsi="Times New Roman"/>
        </w:rPr>
        <w:t>Z</w:t>
      </w:r>
      <w:r w:rsidRPr="007A5790">
        <w:rPr>
          <w:rFonts w:ascii="Times New Roman" w:hAnsi="Times New Roman"/>
        </w:rPr>
        <w:t>apytanie ofertowe</w:t>
      </w:r>
    </w:p>
    <w:p w14:paraId="5C98082F" w14:textId="31780806" w:rsidR="00B14E40" w:rsidRPr="007A5790" w:rsidRDefault="00B14E40">
      <w:pPr>
        <w:rPr>
          <w:rFonts w:ascii="Times New Roman" w:hAnsi="Times New Roman"/>
        </w:rPr>
      </w:pPr>
      <w:r w:rsidRPr="007A5790">
        <w:rPr>
          <w:rFonts w:ascii="Times New Roman" w:hAnsi="Times New Roman"/>
        </w:rPr>
        <w:t xml:space="preserve">Załącznik nr 2 – Oferta Wykonawcy </w:t>
      </w:r>
    </w:p>
    <w:p w14:paraId="64D88EB1" w14:textId="34098E6F" w:rsidR="00B14E40" w:rsidRPr="007A5790" w:rsidRDefault="00B14E40">
      <w:pPr>
        <w:rPr>
          <w:rFonts w:ascii="Times New Roman" w:hAnsi="Times New Roman"/>
        </w:rPr>
      </w:pPr>
      <w:r w:rsidRPr="007A5790">
        <w:rPr>
          <w:rFonts w:ascii="Times New Roman" w:hAnsi="Times New Roman"/>
        </w:rPr>
        <w:t>Załącznik nr 3 – Wzór protokołu odbioru</w:t>
      </w:r>
    </w:p>
    <w:p w14:paraId="0B02D07B" w14:textId="77777777" w:rsidR="00DA24B3" w:rsidRPr="007A5790" w:rsidRDefault="00DA24B3">
      <w:pPr>
        <w:rPr>
          <w:rFonts w:ascii="Times New Roman" w:hAnsi="Times New Roman"/>
        </w:rPr>
      </w:pPr>
    </w:p>
    <w:sectPr w:rsidR="00DA24B3" w:rsidRPr="007A5790" w:rsidSect="00C451B5">
      <w:footerReference w:type="default" r:id="rId9"/>
      <w:headerReference w:type="first" r:id="rId10"/>
      <w:pgSz w:w="11906" w:h="16838"/>
      <w:pgMar w:top="993" w:right="1417" w:bottom="1135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90BE3" w14:textId="77777777" w:rsidR="00CB6872" w:rsidRDefault="00CB6872" w:rsidP="006B10EF">
      <w:pPr>
        <w:spacing w:after="0" w:line="240" w:lineRule="auto"/>
      </w:pPr>
      <w:r>
        <w:separator/>
      </w:r>
    </w:p>
  </w:endnote>
  <w:endnote w:type="continuationSeparator" w:id="0">
    <w:p w14:paraId="1F356361" w14:textId="77777777" w:rsidR="00CB6872" w:rsidRDefault="00CB6872" w:rsidP="006B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AAAAE" w14:textId="7D524E5E" w:rsidR="00626344" w:rsidRDefault="00A70D22">
    <w:pPr>
      <w:pStyle w:val="Stopka"/>
      <w:jc w:val="right"/>
    </w:pPr>
    <w:r w:rsidRPr="00C451B5">
      <w:rPr>
        <w:rFonts w:ascii="Bookman Old Style" w:hAnsi="Bookman Old Style"/>
        <w:sz w:val="20"/>
      </w:rPr>
      <w:t xml:space="preserve">Strona </w:t>
    </w:r>
    <w:r w:rsidRPr="00C451B5">
      <w:rPr>
        <w:rFonts w:ascii="Bookman Old Style" w:hAnsi="Bookman Old Style"/>
        <w:b/>
        <w:szCs w:val="24"/>
      </w:rPr>
      <w:fldChar w:fldCharType="begin"/>
    </w:r>
    <w:r w:rsidRPr="00C451B5">
      <w:rPr>
        <w:rFonts w:ascii="Bookman Old Style" w:hAnsi="Bookman Old Style"/>
        <w:b/>
        <w:sz w:val="20"/>
      </w:rPr>
      <w:instrText>PAGE</w:instrText>
    </w:r>
    <w:r w:rsidRPr="00C451B5">
      <w:rPr>
        <w:rFonts w:ascii="Bookman Old Style" w:hAnsi="Bookman Old Style"/>
        <w:b/>
        <w:szCs w:val="24"/>
      </w:rPr>
      <w:fldChar w:fldCharType="separate"/>
    </w:r>
    <w:r w:rsidR="009E79C4">
      <w:rPr>
        <w:rFonts w:ascii="Bookman Old Style" w:hAnsi="Bookman Old Style"/>
        <w:b/>
        <w:noProof/>
        <w:sz w:val="20"/>
      </w:rPr>
      <w:t>11</w:t>
    </w:r>
    <w:r w:rsidRPr="00C451B5">
      <w:rPr>
        <w:rFonts w:ascii="Bookman Old Style" w:hAnsi="Bookman Old Style"/>
        <w:b/>
        <w:szCs w:val="24"/>
      </w:rPr>
      <w:fldChar w:fldCharType="end"/>
    </w:r>
    <w:r w:rsidRPr="00C451B5">
      <w:rPr>
        <w:rFonts w:ascii="Bookman Old Style" w:hAnsi="Bookman Old Style"/>
        <w:sz w:val="20"/>
      </w:rPr>
      <w:t xml:space="preserve"> z </w:t>
    </w:r>
    <w:r w:rsidRPr="00C451B5">
      <w:rPr>
        <w:rFonts w:ascii="Bookman Old Style" w:hAnsi="Bookman Old Style"/>
        <w:b/>
        <w:szCs w:val="24"/>
      </w:rPr>
      <w:fldChar w:fldCharType="begin"/>
    </w:r>
    <w:r w:rsidRPr="00C451B5">
      <w:rPr>
        <w:rFonts w:ascii="Bookman Old Style" w:hAnsi="Bookman Old Style"/>
        <w:b/>
        <w:sz w:val="20"/>
      </w:rPr>
      <w:instrText>NUMPAGES</w:instrText>
    </w:r>
    <w:r w:rsidRPr="00C451B5">
      <w:rPr>
        <w:rFonts w:ascii="Bookman Old Style" w:hAnsi="Bookman Old Style"/>
        <w:b/>
        <w:szCs w:val="24"/>
      </w:rPr>
      <w:fldChar w:fldCharType="separate"/>
    </w:r>
    <w:r w:rsidR="009E79C4">
      <w:rPr>
        <w:rFonts w:ascii="Bookman Old Style" w:hAnsi="Bookman Old Style"/>
        <w:b/>
        <w:noProof/>
        <w:sz w:val="20"/>
      </w:rPr>
      <w:t>11</w:t>
    </w:r>
    <w:r w:rsidRPr="00C451B5">
      <w:rPr>
        <w:rFonts w:ascii="Bookman Old Style" w:hAnsi="Bookman Old Style"/>
        <w:b/>
        <w:szCs w:val="24"/>
      </w:rPr>
      <w:fldChar w:fldCharType="end"/>
    </w:r>
  </w:p>
  <w:p w14:paraId="17A2CF1F" w14:textId="77777777" w:rsidR="00626344" w:rsidRDefault="006263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783F6" w14:textId="77777777" w:rsidR="00CB6872" w:rsidRDefault="00CB6872" w:rsidP="006B10EF">
      <w:pPr>
        <w:spacing w:after="0" w:line="240" w:lineRule="auto"/>
      </w:pPr>
      <w:r>
        <w:separator/>
      </w:r>
    </w:p>
  </w:footnote>
  <w:footnote w:type="continuationSeparator" w:id="0">
    <w:p w14:paraId="2E38DCB2" w14:textId="77777777" w:rsidR="00CB6872" w:rsidRDefault="00CB6872" w:rsidP="006B10EF">
      <w:pPr>
        <w:spacing w:after="0" w:line="240" w:lineRule="auto"/>
      </w:pPr>
      <w:r>
        <w:continuationSeparator/>
      </w:r>
    </w:p>
  </w:footnote>
  <w:footnote w:id="1">
    <w:p w14:paraId="6A4F8FA9" w14:textId="1B7652F8" w:rsidR="002E3691" w:rsidRDefault="002E3691">
      <w:pPr>
        <w:pStyle w:val="Tekstprzypisudolnego"/>
      </w:pPr>
      <w:r>
        <w:rPr>
          <w:rStyle w:val="Odwoanieprzypisudolnego"/>
        </w:rPr>
        <w:footnoteRef/>
      </w:r>
      <w:r>
        <w:t xml:space="preserve"> Wykreślić niewłaściwe, w przypadku podwykonawców należy podać nazwę, NIP i zakres prac zlecanych </w:t>
      </w:r>
      <w:proofErr w:type="spellStart"/>
      <w:r>
        <w:t>podywkonawcy</w:t>
      </w:r>
      <w:proofErr w:type="spellEnd"/>
    </w:p>
  </w:footnote>
  <w:footnote w:id="2">
    <w:p w14:paraId="1F5CC890" w14:textId="4A4B16D6" w:rsidR="00BA2D79" w:rsidRDefault="00BA2D79">
      <w:pPr>
        <w:pStyle w:val="Tekstprzypisudolnego"/>
      </w:pPr>
      <w:r>
        <w:rPr>
          <w:rStyle w:val="Odwoanieprzypisudolnego"/>
        </w:rPr>
        <w:footnoteRef/>
      </w:r>
      <w:r>
        <w:t xml:space="preserve"> Wpisać właściwą część zmówienia</w:t>
      </w:r>
    </w:p>
  </w:footnote>
  <w:footnote w:id="3">
    <w:p w14:paraId="567C8AAA" w14:textId="31F8BD63" w:rsidR="004D557A" w:rsidRDefault="004D557A">
      <w:pPr>
        <w:pStyle w:val="Tekstprzypisudolnego"/>
      </w:pPr>
      <w:r w:rsidRPr="002C0013">
        <w:rPr>
          <w:rStyle w:val="Odwoanieprzypisudolnego"/>
        </w:rPr>
        <w:footnoteRef/>
      </w:r>
      <w:r w:rsidRPr="002C0013">
        <w:t xml:space="preserve"> W przypadku, jeżeli umowa dotyczy więcej niż jednej części zamówienia wysokość kary wyliczana jest odrębnie dla każdej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CB1E" w14:textId="1EEFD7A8" w:rsidR="006B10EF" w:rsidRDefault="006B10EF">
    <w:pPr>
      <w:pStyle w:val="Nagwek"/>
    </w:pPr>
    <w:r>
      <w:rPr>
        <w:noProof/>
        <w:lang w:eastAsia="pl-PL"/>
      </w:rPr>
      <w:drawing>
        <wp:inline distT="0" distB="0" distL="0" distR="0" wp14:anchorId="72310E03" wp14:editId="1D1807FC">
          <wp:extent cx="5760720" cy="600811"/>
          <wp:effectExtent l="0" t="0" r="0" b="8890"/>
          <wp:docPr id="9766495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6B01D4"/>
    <w:multiLevelType w:val="hybridMultilevel"/>
    <w:tmpl w:val="8B1C2A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BD328FF"/>
    <w:multiLevelType w:val="hybridMultilevel"/>
    <w:tmpl w:val="DC067CE4"/>
    <w:lvl w:ilvl="0" w:tplc="D74052FC">
      <w:start w:val="1"/>
      <w:numFmt w:val="decimal"/>
      <w:lvlText w:val="%1."/>
      <w:lvlJc w:val="left"/>
      <w:pPr>
        <w:ind w:left="720" w:hanging="360"/>
      </w:pPr>
    </w:lvl>
    <w:lvl w:ilvl="1" w:tplc="F508DE6A">
      <w:start w:val="1"/>
      <w:numFmt w:val="decimal"/>
      <w:lvlText w:val="%2."/>
      <w:lvlJc w:val="left"/>
      <w:pPr>
        <w:ind w:left="720" w:hanging="360"/>
      </w:pPr>
    </w:lvl>
    <w:lvl w:ilvl="2" w:tplc="09A08628">
      <w:start w:val="1"/>
      <w:numFmt w:val="decimal"/>
      <w:lvlText w:val="%3."/>
      <w:lvlJc w:val="left"/>
      <w:pPr>
        <w:ind w:left="720" w:hanging="360"/>
      </w:pPr>
    </w:lvl>
    <w:lvl w:ilvl="3" w:tplc="1A462F74">
      <w:start w:val="1"/>
      <w:numFmt w:val="decimal"/>
      <w:lvlText w:val="%4."/>
      <w:lvlJc w:val="left"/>
      <w:pPr>
        <w:ind w:left="720" w:hanging="360"/>
      </w:pPr>
    </w:lvl>
    <w:lvl w:ilvl="4" w:tplc="CFC0A408">
      <w:start w:val="1"/>
      <w:numFmt w:val="decimal"/>
      <w:lvlText w:val="%5."/>
      <w:lvlJc w:val="left"/>
      <w:pPr>
        <w:ind w:left="720" w:hanging="360"/>
      </w:pPr>
    </w:lvl>
    <w:lvl w:ilvl="5" w:tplc="388481D0">
      <w:start w:val="1"/>
      <w:numFmt w:val="decimal"/>
      <w:lvlText w:val="%6."/>
      <w:lvlJc w:val="left"/>
      <w:pPr>
        <w:ind w:left="720" w:hanging="360"/>
      </w:pPr>
    </w:lvl>
    <w:lvl w:ilvl="6" w:tplc="7FA68DE2">
      <w:start w:val="1"/>
      <w:numFmt w:val="decimal"/>
      <w:lvlText w:val="%7."/>
      <w:lvlJc w:val="left"/>
      <w:pPr>
        <w:ind w:left="720" w:hanging="360"/>
      </w:pPr>
    </w:lvl>
    <w:lvl w:ilvl="7" w:tplc="8762465E">
      <w:start w:val="1"/>
      <w:numFmt w:val="decimal"/>
      <w:lvlText w:val="%8."/>
      <w:lvlJc w:val="left"/>
      <w:pPr>
        <w:ind w:left="720" w:hanging="360"/>
      </w:pPr>
    </w:lvl>
    <w:lvl w:ilvl="8" w:tplc="F96E92AE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1CA5294F"/>
    <w:multiLevelType w:val="hybridMultilevel"/>
    <w:tmpl w:val="D0F6FEF0"/>
    <w:lvl w:ilvl="0" w:tplc="FA7C22E4">
      <w:start w:val="1"/>
      <w:numFmt w:val="decimal"/>
      <w:lvlText w:val="%1."/>
      <w:lvlJc w:val="left"/>
      <w:pPr>
        <w:ind w:left="720" w:hanging="360"/>
      </w:pPr>
    </w:lvl>
    <w:lvl w:ilvl="1" w:tplc="E1B69380">
      <w:start w:val="1"/>
      <w:numFmt w:val="decimal"/>
      <w:lvlText w:val="%2."/>
      <w:lvlJc w:val="left"/>
      <w:pPr>
        <w:ind w:left="720" w:hanging="360"/>
      </w:pPr>
    </w:lvl>
    <w:lvl w:ilvl="2" w:tplc="17A43224">
      <w:start w:val="1"/>
      <w:numFmt w:val="decimal"/>
      <w:lvlText w:val="%3."/>
      <w:lvlJc w:val="left"/>
      <w:pPr>
        <w:ind w:left="720" w:hanging="360"/>
      </w:pPr>
    </w:lvl>
    <w:lvl w:ilvl="3" w:tplc="D4566A96">
      <w:start w:val="1"/>
      <w:numFmt w:val="decimal"/>
      <w:lvlText w:val="%4."/>
      <w:lvlJc w:val="left"/>
      <w:pPr>
        <w:ind w:left="720" w:hanging="360"/>
      </w:pPr>
    </w:lvl>
    <w:lvl w:ilvl="4" w:tplc="8E36314A">
      <w:start w:val="1"/>
      <w:numFmt w:val="decimal"/>
      <w:lvlText w:val="%5."/>
      <w:lvlJc w:val="left"/>
      <w:pPr>
        <w:ind w:left="720" w:hanging="360"/>
      </w:pPr>
    </w:lvl>
    <w:lvl w:ilvl="5" w:tplc="499A2FA4">
      <w:start w:val="1"/>
      <w:numFmt w:val="decimal"/>
      <w:lvlText w:val="%6."/>
      <w:lvlJc w:val="left"/>
      <w:pPr>
        <w:ind w:left="720" w:hanging="360"/>
      </w:pPr>
    </w:lvl>
    <w:lvl w:ilvl="6" w:tplc="161818C8">
      <w:start w:val="1"/>
      <w:numFmt w:val="decimal"/>
      <w:lvlText w:val="%7."/>
      <w:lvlJc w:val="left"/>
      <w:pPr>
        <w:ind w:left="720" w:hanging="360"/>
      </w:pPr>
    </w:lvl>
    <w:lvl w:ilvl="7" w:tplc="12104576">
      <w:start w:val="1"/>
      <w:numFmt w:val="decimal"/>
      <w:lvlText w:val="%8."/>
      <w:lvlJc w:val="left"/>
      <w:pPr>
        <w:ind w:left="720" w:hanging="360"/>
      </w:pPr>
    </w:lvl>
    <w:lvl w:ilvl="8" w:tplc="1958AADC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28A04C86"/>
    <w:multiLevelType w:val="hybridMultilevel"/>
    <w:tmpl w:val="2416D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D38C4"/>
    <w:multiLevelType w:val="hybridMultilevel"/>
    <w:tmpl w:val="ED8A7C64"/>
    <w:lvl w:ilvl="0" w:tplc="968278C4">
      <w:start w:val="1"/>
      <w:numFmt w:val="decimal"/>
      <w:lvlText w:val="%1."/>
      <w:lvlJc w:val="left"/>
      <w:pPr>
        <w:ind w:left="720" w:hanging="360"/>
      </w:pPr>
    </w:lvl>
    <w:lvl w:ilvl="1" w:tplc="5A8AB22E">
      <w:start w:val="1"/>
      <w:numFmt w:val="decimal"/>
      <w:lvlText w:val="%2."/>
      <w:lvlJc w:val="left"/>
      <w:pPr>
        <w:ind w:left="720" w:hanging="360"/>
      </w:pPr>
    </w:lvl>
    <w:lvl w:ilvl="2" w:tplc="FC248F5A">
      <w:start w:val="1"/>
      <w:numFmt w:val="decimal"/>
      <w:lvlText w:val="%3."/>
      <w:lvlJc w:val="left"/>
      <w:pPr>
        <w:ind w:left="720" w:hanging="360"/>
      </w:pPr>
    </w:lvl>
    <w:lvl w:ilvl="3" w:tplc="E0E8CC76">
      <w:start w:val="1"/>
      <w:numFmt w:val="decimal"/>
      <w:lvlText w:val="%4."/>
      <w:lvlJc w:val="left"/>
      <w:pPr>
        <w:ind w:left="720" w:hanging="360"/>
      </w:pPr>
    </w:lvl>
    <w:lvl w:ilvl="4" w:tplc="80C6A584">
      <w:start w:val="1"/>
      <w:numFmt w:val="decimal"/>
      <w:lvlText w:val="%5."/>
      <w:lvlJc w:val="left"/>
      <w:pPr>
        <w:ind w:left="720" w:hanging="360"/>
      </w:pPr>
    </w:lvl>
    <w:lvl w:ilvl="5" w:tplc="64FEBBEA">
      <w:start w:val="1"/>
      <w:numFmt w:val="decimal"/>
      <w:lvlText w:val="%6."/>
      <w:lvlJc w:val="left"/>
      <w:pPr>
        <w:ind w:left="720" w:hanging="360"/>
      </w:pPr>
    </w:lvl>
    <w:lvl w:ilvl="6" w:tplc="8186554E">
      <w:start w:val="1"/>
      <w:numFmt w:val="decimal"/>
      <w:lvlText w:val="%7."/>
      <w:lvlJc w:val="left"/>
      <w:pPr>
        <w:ind w:left="720" w:hanging="360"/>
      </w:pPr>
    </w:lvl>
    <w:lvl w:ilvl="7" w:tplc="18722D00">
      <w:start w:val="1"/>
      <w:numFmt w:val="decimal"/>
      <w:lvlText w:val="%8."/>
      <w:lvlJc w:val="left"/>
      <w:pPr>
        <w:ind w:left="720" w:hanging="360"/>
      </w:pPr>
    </w:lvl>
    <w:lvl w:ilvl="8" w:tplc="E244FA26">
      <w:start w:val="1"/>
      <w:numFmt w:val="decimal"/>
      <w:lvlText w:val="%9."/>
      <w:lvlJc w:val="left"/>
      <w:pPr>
        <w:ind w:left="720" w:hanging="360"/>
      </w:pPr>
    </w:lvl>
  </w:abstractNum>
  <w:abstractNum w:abstractNumId="7" w15:restartNumberingAfterBreak="0">
    <w:nsid w:val="2AF523CF"/>
    <w:multiLevelType w:val="hybridMultilevel"/>
    <w:tmpl w:val="E990CD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E4542C3"/>
    <w:multiLevelType w:val="hybridMultilevel"/>
    <w:tmpl w:val="FADC7C68"/>
    <w:lvl w:ilvl="0" w:tplc="F37A2A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B31C2B"/>
    <w:multiLevelType w:val="hybridMultilevel"/>
    <w:tmpl w:val="8640E872"/>
    <w:lvl w:ilvl="0" w:tplc="E49CB6B6">
      <w:start w:val="1"/>
      <w:numFmt w:val="decimal"/>
      <w:lvlText w:val="%1."/>
      <w:lvlJc w:val="left"/>
      <w:pPr>
        <w:ind w:left="73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" w15:restartNumberingAfterBreak="0">
    <w:nsid w:val="34085AC7"/>
    <w:multiLevelType w:val="hybridMultilevel"/>
    <w:tmpl w:val="82AA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31803"/>
    <w:multiLevelType w:val="hybridMultilevel"/>
    <w:tmpl w:val="B2B8D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966FD"/>
    <w:multiLevelType w:val="hybridMultilevel"/>
    <w:tmpl w:val="67F00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40520"/>
    <w:multiLevelType w:val="multilevel"/>
    <w:tmpl w:val="5CA6E2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E02558"/>
    <w:multiLevelType w:val="hybridMultilevel"/>
    <w:tmpl w:val="C41CFC34"/>
    <w:lvl w:ilvl="0" w:tplc="5CEC2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826BB"/>
    <w:multiLevelType w:val="hybridMultilevel"/>
    <w:tmpl w:val="F80EF270"/>
    <w:lvl w:ilvl="0" w:tplc="5CEC25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A257D"/>
    <w:multiLevelType w:val="hybridMultilevel"/>
    <w:tmpl w:val="AE7EAB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FA732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7144C"/>
    <w:multiLevelType w:val="hybridMultilevel"/>
    <w:tmpl w:val="9E4C6936"/>
    <w:lvl w:ilvl="0" w:tplc="04150017">
      <w:start w:val="1"/>
      <w:numFmt w:val="lowerLetter"/>
      <w:lvlText w:val="%1)"/>
      <w:lvlJc w:val="left"/>
      <w:pPr>
        <w:ind w:left="5180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0882F43"/>
    <w:multiLevelType w:val="hybridMultilevel"/>
    <w:tmpl w:val="10363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427C2"/>
    <w:multiLevelType w:val="hybridMultilevel"/>
    <w:tmpl w:val="78EC961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C5689814">
      <w:start w:val="1"/>
      <w:numFmt w:val="decimal"/>
      <w:lvlText w:val="%2."/>
      <w:lvlJc w:val="left"/>
      <w:pPr>
        <w:ind w:left="20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0" w15:restartNumberingAfterBreak="0">
    <w:nsid w:val="57EC4B81"/>
    <w:multiLevelType w:val="hybridMultilevel"/>
    <w:tmpl w:val="7B40A494"/>
    <w:lvl w:ilvl="0" w:tplc="484AAC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CD4398"/>
    <w:multiLevelType w:val="hybridMultilevel"/>
    <w:tmpl w:val="83C213E6"/>
    <w:lvl w:ilvl="0" w:tplc="A2923F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C38FA44">
      <w:start w:val="1"/>
      <w:numFmt w:val="lowerLetter"/>
      <w:lvlText w:val="%2)"/>
      <w:lvlJc w:val="left"/>
      <w:pPr>
        <w:ind w:left="1364" w:hanging="360"/>
      </w:pPr>
      <w:rPr>
        <w:rFonts w:ascii="Arial Narrow" w:eastAsia="Calibri" w:hAnsi="Arial Narrow" w:cstheme="minorHAns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E21F97"/>
    <w:multiLevelType w:val="hybridMultilevel"/>
    <w:tmpl w:val="10E69FE4"/>
    <w:lvl w:ilvl="0" w:tplc="9F865C1C">
      <w:start w:val="1"/>
      <w:numFmt w:val="lowerLetter"/>
      <w:lvlText w:val="%1)"/>
      <w:lvlJc w:val="left"/>
      <w:pPr>
        <w:ind w:left="720" w:hanging="360"/>
      </w:pPr>
    </w:lvl>
    <w:lvl w:ilvl="1" w:tplc="0C44FE30">
      <w:start w:val="1"/>
      <w:numFmt w:val="lowerLetter"/>
      <w:lvlText w:val="%2)"/>
      <w:lvlJc w:val="left"/>
      <w:pPr>
        <w:ind w:left="720" w:hanging="360"/>
      </w:pPr>
    </w:lvl>
    <w:lvl w:ilvl="2" w:tplc="42A2C13E">
      <w:start w:val="1"/>
      <w:numFmt w:val="lowerLetter"/>
      <w:lvlText w:val="%3)"/>
      <w:lvlJc w:val="left"/>
      <w:pPr>
        <w:ind w:left="720" w:hanging="360"/>
      </w:pPr>
    </w:lvl>
    <w:lvl w:ilvl="3" w:tplc="1DF0EED0">
      <w:start w:val="1"/>
      <w:numFmt w:val="lowerLetter"/>
      <w:lvlText w:val="%4)"/>
      <w:lvlJc w:val="left"/>
      <w:pPr>
        <w:ind w:left="720" w:hanging="360"/>
      </w:pPr>
    </w:lvl>
    <w:lvl w:ilvl="4" w:tplc="5B8CA538">
      <w:start w:val="1"/>
      <w:numFmt w:val="lowerLetter"/>
      <w:lvlText w:val="%5)"/>
      <w:lvlJc w:val="left"/>
      <w:pPr>
        <w:ind w:left="720" w:hanging="360"/>
      </w:pPr>
    </w:lvl>
    <w:lvl w:ilvl="5" w:tplc="BFD8359E">
      <w:start w:val="1"/>
      <w:numFmt w:val="lowerLetter"/>
      <w:lvlText w:val="%6)"/>
      <w:lvlJc w:val="left"/>
      <w:pPr>
        <w:ind w:left="720" w:hanging="360"/>
      </w:pPr>
    </w:lvl>
    <w:lvl w:ilvl="6" w:tplc="51E059DC">
      <w:start w:val="1"/>
      <w:numFmt w:val="lowerLetter"/>
      <w:lvlText w:val="%7)"/>
      <w:lvlJc w:val="left"/>
      <w:pPr>
        <w:ind w:left="720" w:hanging="360"/>
      </w:pPr>
    </w:lvl>
    <w:lvl w:ilvl="7" w:tplc="AE72E148">
      <w:start w:val="1"/>
      <w:numFmt w:val="lowerLetter"/>
      <w:lvlText w:val="%8)"/>
      <w:lvlJc w:val="left"/>
      <w:pPr>
        <w:ind w:left="720" w:hanging="360"/>
      </w:pPr>
    </w:lvl>
    <w:lvl w:ilvl="8" w:tplc="307209D8">
      <w:start w:val="1"/>
      <w:numFmt w:val="lowerLetter"/>
      <w:lvlText w:val="%9)"/>
      <w:lvlJc w:val="left"/>
      <w:pPr>
        <w:ind w:left="720" w:hanging="360"/>
      </w:pPr>
    </w:lvl>
  </w:abstractNum>
  <w:abstractNum w:abstractNumId="23" w15:restartNumberingAfterBreak="0">
    <w:nsid w:val="6C6811D5"/>
    <w:multiLevelType w:val="hybridMultilevel"/>
    <w:tmpl w:val="9E8619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DD26724"/>
    <w:multiLevelType w:val="hybridMultilevel"/>
    <w:tmpl w:val="522AAE10"/>
    <w:lvl w:ilvl="0" w:tplc="CA76C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30D32"/>
    <w:multiLevelType w:val="hybridMultilevel"/>
    <w:tmpl w:val="BCCC76D2"/>
    <w:lvl w:ilvl="0" w:tplc="F7A89F8A">
      <w:start w:val="1"/>
      <w:numFmt w:val="decimal"/>
      <w:lvlText w:val="%1."/>
      <w:lvlJc w:val="left"/>
      <w:pPr>
        <w:ind w:left="89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6" w15:restartNumberingAfterBreak="0">
    <w:nsid w:val="72EB718A"/>
    <w:multiLevelType w:val="hybridMultilevel"/>
    <w:tmpl w:val="EF788F84"/>
    <w:lvl w:ilvl="0" w:tplc="3B4C640E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FB2258F"/>
    <w:multiLevelType w:val="hybridMultilevel"/>
    <w:tmpl w:val="3D52C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41500"/>
    <w:multiLevelType w:val="hybridMultilevel"/>
    <w:tmpl w:val="A9ACB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7"/>
  </w:num>
  <w:num w:numId="5">
    <w:abstractNumId w:val="5"/>
  </w:num>
  <w:num w:numId="6">
    <w:abstractNumId w:val="25"/>
  </w:num>
  <w:num w:numId="7">
    <w:abstractNumId w:val="28"/>
  </w:num>
  <w:num w:numId="8">
    <w:abstractNumId w:val="12"/>
  </w:num>
  <w:num w:numId="9">
    <w:abstractNumId w:val="19"/>
  </w:num>
  <w:num w:numId="10">
    <w:abstractNumId w:val="23"/>
  </w:num>
  <w:num w:numId="11">
    <w:abstractNumId w:val="8"/>
  </w:num>
  <w:num w:numId="12">
    <w:abstractNumId w:val="26"/>
  </w:num>
  <w:num w:numId="13">
    <w:abstractNumId w:val="18"/>
  </w:num>
  <w:num w:numId="14">
    <w:abstractNumId w:val="20"/>
  </w:num>
  <w:num w:numId="15">
    <w:abstractNumId w:val="21"/>
  </w:num>
  <w:num w:numId="16">
    <w:abstractNumId w:val="1"/>
  </w:num>
  <w:num w:numId="17">
    <w:abstractNumId w:val="24"/>
  </w:num>
  <w:num w:numId="18">
    <w:abstractNumId w:val="14"/>
  </w:num>
  <w:num w:numId="19">
    <w:abstractNumId w:val="15"/>
  </w:num>
  <w:num w:numId="20">
    <w:abstractNumId w:val="16"/>
  </w:num>
  <w:num w:numId="21">
    <w:abstractNumId w:val="27"/>
  </w:num>
  <w:num w:numId="22">
    <w:abstractNumId w:val="11"/>
  </w:num>
  <w:num w:numId="23">
    <w:abstractNumId w:val="4"/>
  </w:num>
  <w:num w:numId="24">
    <w:abstractNumId w:val="3"/>
  </w:num>
  <w:num w:numId="25">
    <w:abstractNumId w:val="22"/>
  </w:num>
  <w:num w:numId="26">
    <w:abstractNumId w:val="6"/>
  </w:num>
  <w:num w:numId="27">
    <w:abstractNumId w:val="17"/>
  </w:num>
  <w:num w:numId="2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otr Brodowski (EXT)">
    <w15:presenceInfo w15:providerId="AD" w15:userId="S::Piotr.Brodowski@dssmith.com::ad253cad-6a8d-4385-8e61-9d10176e9f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EF"/>
    <w:rsid w:val="000107B1"/>
    <w:rsid w:val="000D28CD"/>
    <w:rsid w:val="001B42A7"/>
    <w:rsid w:val="001B672F"/>
    <w:rsid w:val="002152BA"/>
    <w:rsid w:val="00227052"/>
    <w:rsid w:val="002C0013"/>
    <w:rsid w:val="002D478D"/>
    <w:rsid w:val="002E3691"/>
    <w:rsid w:val="0031437F"/>
    <w:rsid w:val="0032500F"/>
    <w:rsid w:val="003C662E"/>
    <w:rsid w:val="004474E9"/>
    <w:rsid w:val="004B64DC"/>
    <w:rsid w:val="004D557A"/>
    <w:rsid w:val="00501FEE"/>
    <w:rsid w:val="00530FBC"/>
    <w:rsid w:val="00581ECF"/>
    <w:rsid w:val="00626344"/>
    <w:rsid w:val="006328BE"/>
    <w:rsid w:val="006B10EF"/>
    <w:rsid w:val="006F223F"/>
    <w:rsid w:val="007338B3"/>
    <w:rsid w:val="00740FAF"/>
    <w:rsid w:val="007446C0"/>
    <w:rsid w:val="007A5790"/>
    <w:rsid w:val="007D55F9"/>
    <w:rsid w:val="00867E86"/>
    <w:rsid w:val="008A2E23"/>
    <w:rsid w:val="008A4B71"/>
    <w:rsid w:val="008A7640"/>
    <w:rsid w:val="008C1B6A"/>
    <w:rsid w:val="00921529"/>
    <w:rsid w:val="00992E91"/>
    <w:rsid w:val="009A75C4"/>
    <w:rsid w:val="009E79C4"/>
    <w:rsid w:val="00A26831"/>
    <w:rsid w:val="00A66871"/>
    <w:rsid w:val="00A70D22"/>
    <w:rsid w:val="00A818B7"/>
    <w:rsid w:val="00AD457B"/>
    <w:rsid w:val="00B14E40"/>
    <w:rsid w:val="00B21D12"/>
    <w:rsid w:val="00B73D6A"/>
    <w:rsid w:val="00BA2D79"/>
    <w:rsid w:val="00C90693"/>
    <w:rsid w:val="00CA3783"/>
    <w:rsid w:val="00CB6872"/>
    <w:rsid w:val="00D046C1"/>
    <w:rsid w:val="00DA24B3"/>
    <w:rsid w:val="00DF1FC8"/>
    <w:rsid w:val="00E37AB7"/>
    <w:rsid w:val="00F3354F"/>
    <w:rsid w:val="00FB442D"/>
    <w:rsid w:val="00FE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91FD"/>
  <w15:chartTrackingRefBased/>
  <w15:docId w15:val="{3A183B96-D1BE-4030-A0EB-ACBA323E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0EF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B10EF"/>
    <w:pPr>
      <w:keepNext/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B10E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6B10E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B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EF"/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6B10E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B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E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6B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4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4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4B3"/>
    <w:rPr>
      <w:vertAlign w:val="superscript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DA24B3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7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47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478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7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78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871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67E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7E8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00F"/>
    <w:rPr>
      <w:rFonts w:ascii="Segoe UI" w:eastAsia="Calibr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0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ADB16-AA7A-4E63-937E-3A5E622B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3370</Words>
  <Characters>23930</Characters>
  <Application>Microsoft Office Word</Application>
  <DocSecurity>0</DocSecurity>
  <Lines>412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KSWP Wspólny</dc:creator>
  <cp:keywords/>
  <dc:description/>
  <cp:lastModifiedBy>KSWP Wspólny</cp:lastModifiedBy>
  <cp:revision>17</cp:revision>
  <dcterms:created xsi:type="dcterms:W3CDTF">2026-01-23T11:02:00Z</dcterms:created>
  <dcterms:modified xsi:type="dcterms:W3CDTF">2026-01-28T10:28:00Z</dcterms:modified>
</cp:coreProperties>
</file>